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D7CAF" w:rsidRPr="0066435C" w:rsidTr="003A69E3">
        <w:trPr>
          <w:trHeight w:val="369"/>
        </w:trPr>
        <w:tc>
          <w:tcPr>
            <w:tcW w:w="4786" w:type="dxa"/>
            <w:vAlign w:val="center"/>
          </w:tcPr>
          <w:p w:rsidR="004D7CAF" w:rsidRPr="003404F6" w:rsidRDefault="004D7CAF" w:rsidP="003A69E3">
            <w:pPr>
              <w:tabs>
                <w:tab w:val="left" w:pos="4606"/>
              </w:tabs>
              <w:ind w:right="353"/>
            </w:pPr>
            <w:r>
              <w:t>СОГЛАСОВАНО</w:t>
            </w:r>
          </w:p>
        </w:tc>
      </w:tr>
      <w:tr w:rsidR="004D7CAF" w:rsidRPr="0066435C" w:rsidTr="003A69E3">
        <w:trPr>
          <w:trHeight w:val="369"/>
        </w:trPr>
        <w:tc>
          <w:tcPr>
            <w:tcW w:w="4786" w:type="dxa"/>
          </w:tcPr>
          <w:p w:rsidR="004D7CAF" w:rsidRPr="00045000" w:rsidRDefault="004D7CAF" w:rsidP="003A69E3">
            <w:pPr>
              <w:ind w:right="-72"/>
            </w:pPr>
            <w:r>
              <w:t>Начальник Отдела корпоративных отношений и УИ  ОАО «Славнефть-ЯНОС»</w:t>
            </w:r>
          </w:p>
        </w:tc>
      </w:tr>
      <w:tr w:rsidR="004D7CAF" w:rsidRPr="0066435C" w:rsidTr="003A69E3">
        <w:trPr>
          <w:trHeight w:val="391"/>
        </w:trPr>
        <w:tc>
          <w:tcPr>
            <w:tcW w:w="4786" w:type="dxa"/>
          </w:tcPr>
          <w:p w:rsidR="004D7CAF" w:rsidRDefault="004D7CAF" w:rsidP="003A69E3"/>
          <w:p w:rsidR="004D7CAF" w:rsidRPr="003404F6" w:rsidRDefault="004D7CAF" w:rsidP="003A69E3"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D7CAF" w:rsidRPr="0066435C" w:rsidTr="003A69E3">
        <w:trPr>
          <w:trHeight w:val="558"/>
        </w:trPr>
        <w:tc>
          <w:tcPr>
            <w:tcW w:w="4786" w:type="dxa"/>
            <w:vAlign w:val="center"/>
          </w:tcPr>
          <w:p w:rsidR="004D7CAF" w:rsidRPr="00264E47" w:rsidRDefault="004D7CAF" w:rsidP="003A69E3">
            <w:pPr>
              <w:spacing w:before="120"/>
            </w:pPr>
            <w:r w:rsidRPr="00264E47">
              <w:t>«____» ______________ 201</w:t>
            </w:r>
            <w:r>
              <w:t>4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D7CAF" w:rsidRPr="0066435C" w:rsidTr="003A69E3">
        <w:trPr>
          <w:trHeight w:val="369"/>
        </w:trPr>
        <w:tc>
          <w:tcPr>
            <w:tcW w:w="4321" w:type="dxa"/>
            <w:vAlign w:val="center"/>
          </w:tcPr>
          <w:p w:rsidR="004D7CAF" w:rsidRPr="003404F6" w:rsidRDefault="004D7CAF" w:rsidP="003A69E3">
            <w:pPr>
              <w:tabs>
                <w:tab w:val="left" w:pos="4606"/>
              </w:tabs>
              <w:ind w:right="353"/>
            </w:pPr>
            <w:r w:rsidRPr="003404F6">
              <w:t>УТВЕРЖДАЮ</w:t>
            </w:r>
          </w:p>
        </w:tc>
      </w:tr>
      <w:tr w:rsidR="004D7CAF" w:rsidRPr="0066435C" w:rsidTr="003A69E3">
        <w:trPr>
          <w:trHeight w:val="482"/>
        </w:trPr>
        <w:tc>
          <w:tcPr>
            <w:tcW w:w="4321" w:type="dxa"/>
            <w:vAlign w:val="center"/>
          </w:tcPr>
          <w:p w:rsidR="004D7CAF" w:rsidRPr="00045000" w:rsidRDefault="004D7CAF" w:rsidP="003A69E3">
            <w:pPr>
              <w:ind w:right="-72"/>
            </w:pPr>
            <w:r>
              <w:t>Председатель Тендерной комисс</w:t>
            </w:r>
            <w:proofErr w:type="gramStart"/>
            <w:r>
              <w:t>ии</w:t>
            </w:r>
            <w:r w:rsidR="00A15EFD">
              <w:t xml:space="preserve"> ООО</w:t>
            </w:r>
            <w:proofErr w:type="gramEnd"/>
            <w:r w:rsidR="00A15EFD">
              <w:t xml:space="preserve"> «СП «ЯНОС</w:t>
            </w:r>
            <w:r w:rsidR="00931187">
              <w:t>»</w:t>
            </w:r>
          </w:p>
        </w:tc>
      </w:tr>
      <w:tr w:rsidR="004D7CAF" w:rsidRPr="0066435C" w:rsidTr="003A69E3">
        <w:trPr>
          <w:trHeight w:val="391"/>
        </w:trPr>
        <w:tc>
          <w:tcPr>
            <w:tcW w:w="4321" w:type="dxa"/>
          </w:tcPr>
          <w:p w:rsidR="004D7CAF" w:rsidRDefault="004D7CAF" w:rsidP="003A69E3"/>
          <w:p w:rsidR="004D7CAF" w:rsidRPr="003404F6" w:rsidRDefault="00A15EFD" w:rsidP="003A69E3">
            <w:r>
              <w:t xml:space="preserve">__________________ </w:t>
            </w:r>
            <w:proofErr w:type="spellStart"/>
            <w:r>
              <w:t>А.И.Клочих</w:t>
            </w:r>
            <w:r w:rsidR="004D7CAF">
              <w:t>ин</w:t>
            </w:r>
            <w:proofErr w:type="spellEnd"/>
          </w:p>
        </w:tc>
      </w:tr>
      <w:tr w:rsidR="004D7CAF" w:rsidRPr="0066435C" w:rsidTr="003A69E3">
        <w:trPr>
          <w:trHeight w:val="581"/>
        </w:trPr>
        <w:tc>
          <w:tcPr>
            <w:tcW w:w="4321" w:type="dxa"/>
            <w:vAlign w:val="center"/>
          </w:tcPr>
          <w:p w:rsidR="004D7CAF" w:rsidRPr="00264E47" w:rsidRDefault="004D7CAF" w:rsidP="003A69E3">
            <w:pPr>
              <w:spacing w:before="120"/>
            </w:pPr>
            <w:r w:rsidRPr="00264E47">
              <w:t>«____» ______________ 201</w:t>
            </w:r>
            <w:r>
              <w:t>4</w:t>
            </w:r>
            <w:r w:rsidRPr="00264E47">
              <w:t xml:space="preserve"> года</w:t>
            </w:r>
          </w:p>
        </w:tc>
      </w:tr>
    </w:tbl>
    <w:p w:rsidR="004D7CAF" w:rsidRPr="003404F6" w:rsidRDefault="004D7CAF" w:rsidP="004D7CAF"/>
    <w:p w:rsidR="00606682" w:rsidRDefault="00606682" w:rsidP="004D7CAF">
      <w:pPr>
        <w:spacing w:before="120"/>
        <w:rPr>
          <w:b/>
          <w:color w:val="000000"/>
        </w:rPr>
      </w:pPr>
    </w:p>
    <w:p w:rsidR="004D7CAF" w:rsidRPr="00EA2580" w:rsidRDefault="004D7CAF" w:rsidP="004D7CAF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2957EF">
        <w:rPr>
          <w:b/>
          <w:color w:val="000000"/>
        </w:rPr>
        <w:t xml:space="preserve"> 722</w:t>
      </w:r>
      <w:r w:rsidR="00B62F27">
        <w:rPr>
          <w:b/>
          <w:color w:val="000000"/>
        </w:rPr>
        <w:t>-ДО</w:t>
      </w:r>
      <w:r w:rsidR="002957EF">
        <w:rPr>
          <w:b/>
          <w:color w:val="000000"/>
        </w:rPr>
        <w:t>-2014</w:t>
      </w:r>
      <w:r w:rsidRPr="00645232">
        <w:rPr>
          <w:b/>
          <w:color w:val="000000"/>
        </w:rPr>
        <w:t xml:space="preserve"> </w:t>
      </w:r>
      <w:r w:rsidR="00B62F27">
        <w:rPr>
          <w:b/>
          <w:color w:val="000000"/>
        </w:rPr>
        <w:t xml:space="preserve">  </w:t>
      </w:r>
      <w:r w:rsidR="00B200C5">
        <w:rPr>
          <w:b/>
          <w:color w:val="000000"/>
        </w:rPr>
        <w:t xml:space="preserve"> </w:t>
      </w:r>
      <w:r w:rsidRPr="00A7548F">
        <w:rPr>
          <w:color w:val="000000"/>
        </w:rPr>
        <w:t>от «</w:t>
      </w:r>
      <w:r w:rsidR="002957EF">
        <w:rPr>
          <w:color w:val="000000"/>
        </w:rPr>
        <w:t>09</w:t>
      </w:r>
      <w:r w:rsidR="00B62F27">
        <w:rPr>
          <w:color w:val="000000"/>
        </w:rPr>
        <w:t xml:space="preserve"> </w:t>
      </w:r>
      <w:r w:rsidRPr="00A7548F">
        <w:rPr>
          <w:color w:val="000000"/>
        </w:rPr>
        <w:t>»</w:t>
      </w:r>
      <w:r w:rsidRPr="00DE15B5">
        <w:t xml:space="preserve"> </w:t>
      </w:r>
      <w:r w:rsidR="002957EF">
        <w:t>декабря</w:t>
      </w:r>
      <w:r w:rsidRPr="00DE15B5">
        <w:t xml:space="preserve"> 201</w:t>
      </w:r>
      <w:r>
        <w:t>4</w:t>
      </w:r>
      <w:r w:rsidRPr="00DE15B5">
        <w:t xml:space="preserve"> г.</w:t>
      </w:r>
    </w:p>
    <w:p w:rsidR="004D7CAF" w:rsidRDefault="004D7CAF" w:rsidP="004D7CAF">
      <w:pPr>
        <w:suppressAutoHyphens/>
        <w:autoSpaceDE w:val="0"/>
        <w:ind w:left="1428"/>
        <w:jc w:val="both"/>
      </w:pPr>
    </w:p>
    <w:p w:rsidR="004D7CAF" w:rsidRDefault="004D7CAF" w:rsidP="00440E77">
      <w:pPr>
        <w:jc w:val="right"/>
        <w:rPr>
          <w:b/>
        </w:rPr>
      </w:pPr>
      <w:r w:rsidRPr="003404F6">
        <w:rPr>
          <w:b/>
        </w:rPr>
        <w:t>Руководителю предприятия</w:t>
      </w:r>
    </w:p>
    <w:p w:rsidR="00440E77" w:rsidRPr="003404F6" w:rsidRDefault="00440E77" w:rsidP="00440E77">
      <w:pPr>
        <w:jc w:val="right"/>
        <w:rPr>
          <w:b/>
        </w:rPr>
      </w:pPr>
    </w:p>
    <w:p w:rsidR="004D7CAF" w:rsidRPr="003404F6" w:rsidRDefault="004D7CAF" w:rsidP="004D7CAF">
      <w:pPr>
        <w:jc w:val="both"/>
      </w:pPr>
    </w:p>
    <w:p w:rsidR="00276E95" w:rsidRPr="005F0B37" w:rsidRDefault="00A15EFD" w:rsidP="00272DF8">
      <w:pPr>
        <w:ind w:firstLine="426"/>
        <w:jc w:val="both"/>
      </w:pPr>
      <w:r>
        <w:t>ООО «Санаторий-профилакторий «ЯНОС</w:t>
      </w:r>
      <w:r w:rsidR="00276E95" w:rsidRPr="005F0B37">
        <w:t xml:space="preserve">», дочернее общество ОАО «Славнефть-ЯНОС», приглашает вас сделать Коммерческое предложение (КП) </w:t>
      </w:r>
      <w:r w:rsidR="0021288A">
        <w:rPr>
          <w:b/>
        </w:rPr>
        <w:t>на выполнение проектных</w:t>
      </w:r>
      <w:r w:rsidR="00276E95" w:rsidRPr="00276E95">
        <w:rPr>
          <w:b/>
        </w:rPr>
        <w:t xml:space="preserve"> работ по</w:t>
      </w:r>
      <w:r w:rsidR="0021288A">
        <w:rPr>
          <w:b/>
        </w:rPr>
        <w:t xml:space="preserve"> надстройке второго этажа (</w:t>
      </w:r>
      <w:proofErr w:type="gramStart"/>
      <w:r w:rsidR="0021288A">
        <w:rPr>
          <w:b/>
        </w:rPr>
        <w:t>конференц зала</w:t>
      </w:r>
      <w:proofErr w:type="gramEnd"/>
      <w:r w:rsidR="0021288A">
        <w:rPr>
          <w:b/>
        </w:rPr>
        <w:t>)</w:t>
      </w:r>
      <w:r w:rsidR="00276E95" w:rsidRPr="00276E95">
        <w:rPr>
          <w:b/>
        </w:rPr>
        <w:t xml:space="preserve"> </w:t>
      </w:r>
      <w:r w:rsidR="0021288A">
        <w:rPr>
          <w:b/>
        </w:rPr>
        <w:t xml:space="preserve">над существующим помещением столовой </w:t>
      </w:r>
      <w:r>
        <w:rPr>
          <w:b/>
        </w:rPr>
        <w:t>ООО «СП «ЯНОС</w:t>
      </w:r>
      <w:r w:rsidR="00276E95" w:rsidRPr="00276E95">
        <w:rPr>
          <w:b/>
        </w:rPr>
        <w:t>».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 xml:space="preserve">По результатам рассмотрения предложений </w:t>
      </w:r>
      <w:r w:rsidRPr="003404F6">
        <w:t>О</w:t>
      </w:r>
      <w:r>
        <w:t>О</w:t>
      </w:r>
      <w:r w:rsidRPr="003404F6">
        <w:t>О</w:t>
      </w:r>
      <w:r w:rsidR="00A15EFD">
        <w:t xml:space="preserve"> «СП</w:t>
      </w:r>
      <w:r>
        <w:t xml:space="preserve"> </w:t>
      </w:r>
      <w:r w:rsidRPr="003404F6">
        <w:t>«</w:t>
      </w:r>
      <w:r w:rsidR="00A15EFD">
        <w:t>ЯНОС</w:t>
      </w:r>
      <w:r w:rsidRPr="003404F6">
        <w:t>»</w:t>
      </w:r>
      <w:r>
        <w:t xml:space="preserve"> определит контрагента, с которым будет заключен договор на оказание услуг.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4D7CAF" w:rsidRDefault="004D7CAF" w:rsidP="00272DF8">
      <w:pPr>
        <w:suppressAutoHyphens/>
        <w:autoSpaceDE w:val="0"/>
        <w:ind w:firstLine="426"/>
        <w:jc w:val="both"/>
      </w:pPr>
      <w:r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272DF8">
      <w:pPr>
        <w:suppressAutoHyphens/>
        <w:autoSpaceDE w:val="0"/>
        <w:ind w:firstLine="426"/>
        <w:jc w:val="both"/>
      </w:pPr>
      <w:r w:rsidRPr="003404F6">
        <w:t>О</w:t>
      </w:r>
      <w:r>
        <w:t>О</w:t>
      </w:r>
      <w:r w:rsidRPr="003404F6">
        <w:t>О</w:t>
      </w:r>
      <w:r w:rsidR="00A15EFD">
        <w:t xml:space="preserve"> «СП</w:t>
      </w:r>
      <w:r>
        <w:t xml:space="preserve"> </w:t>
      </w:r>
      <w:r w:rsidRPr="003404F6">
        <w:t>«</w:t>
      </w:r>
      <w:r w:rsidR="00A15EFD">
        <w:t>ЯНОС</w:t>
      </w:r>
      <w:r w:rsidRPr="003404F6">
        <w:t>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B200C5">
        <w:t xml:space="preserve">до </w:t>
      </w:r>
      <w:r w:rsidR="002957EF">
        <w:t>25</w:t>
      </w:r>
      <w:r w:rsidR="0021288A">
        <w:t>.01</w:t>
      </w:r>
      <w:r w:rsidR="00B62F27">
        <w:t>.</w:t>
      </w:r>
      <w:r w:rsidR="0021288A">
        <w:t>2015</w:t>
      </w:r>
      <w:r w:rsidRPr="00B200C5">
        <w:t xml:space="preserve"> г.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272DF8">
      <w:pPr>
        <w:suppressAutoHyphens/>
        <w:autoSpaceDE w:val="0"/>
        <w:ind w:firstLine="426"/>
        <w:jc w:val="both"/>
      </w:pPr>
      <w:r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>Начало сбора оферт – «</w:t>
      </w:r>
      <w:r w:rsidR="002957EF">
        <w:rPr>
          <w:b/>
        </w:rPr>
        <w:t>09</w:t>
      </w:r>
      <w:r w:rsidRPr="00B200C5">
        <w:rPr>
          <w:b/>
        </w:rPr>
        <w:t xml:space="preserve">» </w:t>
      </w:r>
      <w:r w:rsidR="002957EF">
        <w:rPr>
          <w:b/>
        </w:rPr>
        <w:t>декабря</w:t>
      </w:r>
      <w:r w:rsidR="000E6C28" w:rsidRPr="00B200C5">
        <w:rPr>
          <w:b/>
        </w:rPr>
        <w:t xml:space="preserve"> 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2957EF">
        <w:rPr>
          <w:b/>
        </w:rPr>
        <w:t>16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2957EF">
        <w:rPr>
          <w:b/>
        </w:rPr>
        <w:t>30</w:t>
      </w:r>
      <w:r w:rsidR="00011D24" w:rsidRPr="00B200C5">
        <w:rPr>
          <w:b/>
        </w:rPr>
        <w:t xml:space="preserve">» </w:t>
      </w:r>
      <w:r w:rsidR="002957EF">
        <w:rPr>
          <w:b/>
        </w:rPr>
        <w:t>декабря</w:t>
      </w:r>
      <w:r w:rsidRPr="00B200C5">
        <w:rPr>
          <w:b/>
        </w:rPr>
        <w:t xml:space="preserve"> 201</w:t>
      </w:r>
      <w:r w:rsidR="00DF2E0F">
        <w:rPr>
          <w:b/>
        </w:rPr>
        <w:t>5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B62F27">
        <w:rPr>
          <w:b/>
        </w:rPr>
        <w:t>25</w:t>
      </w:r>
      <w:r w:rsidRPr="00B200C5">
        <w:rPr>
          <w:b/>
        </w:rPr>
        <w:t xml:space="preserve">» </w:t>
      </w:r>
      <w:r w:rsidR="00C67792">
        <w:rPr>
          <w:b/>
        </w:rPr>
        <w:t>янва</w:t>
      </w:r>
      <w:r w:rsidR="00B62F27">
        <w:rPr>
          <w:b/>
        </w:rPr>
        <w:t>ря</w:t>
      </w:r>
      <w:r w:rsidR="00C67792">
        <w:rPr>
          <w:b/>
        </w:rPr>
        <w:t xml:space="preserve"> </w:t>
      </w:r>
      <w:r w:rsidRPr="00B200C5">
        <w:rPr>
          <w:b/>
        </w:rPr>
        <w:t>201</w:t>
      </w:r>
      <w:r w:rsidR="00C67792">
        <w:rPr>
          <w:b/>
        </w:rPr>
        <w:t>5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A15EFD" w:rsidP="00272DF8">
      <w:pPr>
        <w:ind w:firstLine="426"/>
        <w:jc w:val="both"/>
        <w:rPr>
          <w:u w:val="single"/>
        </w:rPr>
      </w:pPr>
      <w:r>
        <w:rPr>
          <w:u w:val="single"/>
        </w:rPr>
        <w:t>ОО «СП «ЯНОС</w:t>
      </w:r>
      <w:r w:rsidR="00360A82" w:rsidRPr="00360A82">
        <w:rPr>
          <w:u w:val="single"/>
        </w:rPr>
        <w:t xml:space="preserve">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272DF8">
      <w:pPr>
        <w:ind w:firstLine="426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2957EF" w:rsidP="00272DF8">
      <w:pPr>
        <w:ind w:firstLine="426"/>
        <w:jc w:val="both"/>
      </w:pPr>
      <w:hyperlink r:id="rId9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272DF8">
      <w:pPr>
        <w:ind w:firstLine="426"/>
        <w:jc w:val="both"/>
      </w:pPr>
    </w:p>
    <w:p w:rsidR="00593899" w:rsidRPr="002F5E2E" w:rsidRDefault="00593899" w:rsidP="00272DF8">
      <w:pPr>
        <w:ind w:firstLine="426"/>
        <w:jc w:val="both"/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62F83">
        <w:rPr>
          <w:b/>
        </w:rPr>
        <w:t>«Предложение на №</w:t>
      </w:r>
      <w:r w:rsidR="002957EF">
        <w:rPr>
          <w:b/>
        </w:rPr>
        <w:t xml:space="preserve"> 722</w:t>
      </w:r>
      <w:r w:rsidR="00516281">
        <w:rPr>
          <w:b/>
        </w:rPr>
        <w:t>-ДО</w:t>
      </w:r>
      <w:r w:rsidR="002957EF">
        <w:rPr>
          <w:b/>
        </w:rPr>
        <w:t>-2014</w:t>
      </w:r>
      <w:r w:rsidR="00516281">
        <w:rPr>
          <w:b/>
        </w:rPr>
        <w:t xml:space="preserve"> от </w:t>
      </w:r>
      <w:r w:rsidR="002957EF">
        <w:rPr>
          <w:b/>
        </w:rPr>
        <w:t>09.12</w:t>
      </w:r>
      <w:r w:rsidR="00B62F27">
        <w:rPr>
          <w:b/>
        </w:rPr>
        <w:t>.</w:t>
      </w:r>
      <w:r w:rsidR="001349AD" w:rsidRPr="00F62F83">
        <w:rPr>
          <w:b/>
        </w:rPr>
        <w:t>201</w:t>
      </w:r>
      <w:r w:rsidR="002F7BA2" w:rsidRPr="00F62F83">
        <w:rPr>
          <w:b/>
        </w:rPr>
        <w:t>4</w:t>
      </w:r>
      <w:r w:rsidR="00106F09" w:rsidRPr="00F62F83">
        <w:rPr>
          <w:b/>
        </w:rPr>
        <w:t>»</w:t>
      </w:r>
      <w:r w:rsidR="001349AD" w:rsidRPr="00F62F83">
        <w:rPr>
          <w:b/>
        </w:rPr>
        <w:t>.</w:t>
      </w:r>
    </w:p>
    <w:p w:rsidR="00593899" w:rsidRPr="002F5E2E" w:rsidRDefault="00593899" w:rsidP="00272DF8">
      <w:pPr>
        <w:ind w:firstLine="426"/>
        <w:jc w:val="both"/>
      </w:pPr>
      <w:r w:rsidRPr="002F5E2E">
        <w:lastRenderedPageBreak/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Default="00593899" w:rsidP="00272DF8">
      <w:pPr>
        <w:ind w:firstLine="426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F62F83">
        <w:t xml:space="preserve"> </w:t>
      </w:r>
      <w:r w:rsidR="00F62F83" w:rsidRPr="002F5E2E">
        <w:t xml:space="preserve">150000,   г. Ярославль, ГКП, Московский пр., д.130, в Тендерный комитет ОАО </w:t>
      </w:r>
      <w:r w:rsidR="00602D1B">
        <w:t>«</w:t>
      </w:r>
      <w:r w:rsidR="00F62F83" w:rsidRPr="002F5E2E">
        <w:t>Славнефть-ЯНОС</w:t>
      </w:r>
      <w:r w:rsidR="00602D1B">
        <w:t>»</w:t>
      </w:r>
      <w:r w:rsidR="0011439B" w:rsidRPr="002F5E2E">
        <w:t>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272DF8">
      <w:pPr>
        <w:ind w:firstLine="426"/>
        <w:jc w:val="both"/>
      </w:pPr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5092C" w:rsidRDefault="00593899" w:rsidP="00593899">
      <w:pPr>
        <w:jc w:val="both"/>
      </w:pPr>
      <w:r w:rsidRPr="0025092C">
        <w:t>О</w:t>
      </w:r>
      <w:r w:rsidR="002E0FFD" w:rsidRPr="0025092C">
        <w:t>О</w:t>
      </w:r>
      <w:r w:rsidRPr="0025092C">
        <w:t>О «С</w:t>
      </w:r>
      <w:r w:rsidR="00A15EFD">
        <w:t>П «ЯНОС</w:t>
      </w:r>
      <w:r w:rsidR="002E0FFD" w:rsidRPr="0025092C">
        <w:t xml:space="preserve">» </w:t>
      </w:r>
      <w:r w:rsidRPr="0025092C">
        <w:t xml:space="preserve"> имеет право продлить срок подачи оферт.</w:t>
      </w: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>По вопросам технического характера обращаться:</w:t>
      </w:r>
    </w:p>
    <w:p w:rsidR="00276E95" w:rsidRDefault="00276E95" w:rsidP="00276E95">
      <w:pPr>
        <w:jc w:val="both"/>
      </w:pPr>
      <w:r>
        <w:t xml:space="preserve">Главный инженер </w:t>
      </w:r>
      <w:r w:rsidRPr="003404F6">
        <w:t>О</w:t>
      </w:r>
      <w:r>
        <w:t>О</w:t>
      </w:r>
      <w:r w:rsidRPr="003404F6">
        <w:t>О</w:t>
      </w:r>
      <w:r w:rsidR="00D55BDD">
        <w:t xml:space="preserve"> «СП</w:t>
      </w:r>
      <w:r>
        <w:t xml:space="preserve"> </w:t>
      </w:r>
      <w:r w:rsidRPr="003404F6">
        <w:t>«</w:t>
      </w:r>
      <w:r w:rsidR="00D55BDD">
        <w:t>ЯНОС</w:t>
      </w:r>
      <w:r w:rsidRPr="003404F6">
        <w:t xml:space="preserve">» </w:t>
      </w:r>
      <w:r w:rsidRPr="00791376">
        <w:t xml:space="preserve"> </w:t>
      </w:r>
      <w:r w:rsidR="00D55BDD">
        <w:t>Гусаков Николай Александрович</w:t>
      </w:r>
    </w:p>
    <w:p w:rsidR="00276E95" w:rsidRDefault="00276E95" w:rsidP="00276E95">
      <w:pPr>
        <w:jc w:val="both"/>
      </w:pPr>
      <w:r w:rsidRPr="00791376">
        <w:t xml:space="preserve"> тел.: (4852) </w:t>
      </w:r>
      <w:r w:rsidR="00D55BDD">
        <w:t>98-57-12</w:t>
      </w:r>
      <w:r w:rsidRPr="00791376">
        <w:t xml:space="preserve">, факс: (4852) </w:t>
      </w:r>
      <w:r w:rsidR="00D55BDD">
        <w:t>97-08-20</w:t>
      </w:r>
      <w:r w:rsidRPr="00791376">
        <w:t>,</w:t>
      </w:r>
      <w:r>
        <w:t xml:space="preserve"> </w:t>
      </w:r>
      <w:r>
        <w:rPr>
          <w:lang w:val="en-US"/>
        </w:rPr>
        <w:t>E</w:t>
      </w:r>
      <w:r w:rsidRPr="00791376">
        <w:t>-</w:t>
      </w:r>
      <w:r>
        <w:rPr>
          <w:lang w:val="en-US"/>
        </w:rPr>
        <w:t>mail</w:t>
      </w:r>
      <w:r w:rsidRPr="00791376">
        <w:t xml:space="preserve">: </w:t>
      </w:r>
      <w:hyperlink r:id="rId10" w:history="1">
        <w:r w:rsidR="00D55BDD" w:rsidRPr="00667079">
          <w:rPr>
            <w:rStyle w:val="a7"/>
            <w:i/>
          </w:rPr>
          <w:t>ср-</w:t>
        </w:r>
        <w:r w:rsidR="00D55BDD" w:rsidRPr="00667079">
          <w:rPr>
            <w:rStyle w:val="a7"/>
            <w:i/>
            <w:lang w:val="en-US"/>
          </w:rPr>
          <w:t>yanos</w:t>
        </w:r>
        <w:r w:rsidR="00D55BDD" w:rsidRPr="00D57EBA">
          <w:rPr>
            <w:rStyle w:val="a7"/>
            <w:i/>
          </w:rPr>
          <w:t>@</w:t>
        </w:r>
        <w:r w:rsidR="00D55BDD" w:rsidRPr="00667079">
          <w:rPr>
            <w:rStyle w:val="a7"/>
            <w:i/>
            <w:lang w:val="en-US"/>
          </w:rPr>
          <w:t>yandex</w:t>
        </w:r>
        <w:r w:rsidR="00D55BDD" w:rsidRPr="00667079">
          <w:rPr>
            <w:rStyle w:val="a7"/>
            <w:i/>
          </w:rPr>
          <w:t>.</w:t>
        </w:r>
        <w:proofErr w:type="spellStart"/>
        <w:r w:rsidR="00D55BDD" w:rsidRPr="00667079">
          <w:rPr>
            <w:rStyle w:val="a7"/>
            <w:i/>
          </w:rPr>
          <w:t>ru</w:t>
        </w:r>
        <w:proofErr w:type="spellEnd"/>
      </w:hyperlink>
    </w:p>
    <w:p w:rsidR="0025092C" w:rsidRPr="003404F6" w:rsidRDefault="0025092C" w:rsidP="00276E95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C0402F" w:rsidRDefault="00F62F83" w:rsidP="0025092C">
      <w:pPr>
        <w:jc w:val="both"/>
      </w:pPr>
      <w:r>
        <w:t>Ведущий с</w:t>
      </w:r>
      <w:r w:rsidR="0025092C" w:rsidRPr="00791376">
        <w:t xml:space="preserve">пециалист </w:t>
      </w:r>
      <w:r w:rsidR="0025092C" w:rsidRPr="003404F6">
        <w:t>Тендерного комитета</w:t>
      </w:r>
      <w:r w:rsidR="0025092C" w:rsidRPr="00791376">
        <w:t xml:space="preserve"> </w:t>
      </w:r>
      <w:r w:rsidR="00C0402F" w:rsidRPr="002F5E2E">
        <w:t xml:space="preserve">ОАО </w:t>
      </w:r>
      <w:r w:rsidR="00602D1B">
        <w:t>«</w:t>
      </w:r>
      <w:r w:rsidR="00C0402F" w:rsidRPr="002F5E2E">
        <w:t>Славнефть-ЯНОС</w:t>
      </w:r>
      <w:r w:rsidR="00602D1B">
        <w:t>»</w:t>
      </w:r>
      <w:r w:rsidR="00C0402F">
        <w:t xml:space="preserve"> </w:t>
      </w:r>
    </w:p>
    <w:p w:rsidR="0025092C" w:rsidRDefault="0025092C" w:rsidP="0025092C">
      <w:pPr>
        <w:jc w:val="both"/>
      </w:pPr>
      <w:r>
        <w:t xml:space="preserve">Зимина </w:t>
      </w:r>
      <w:r w:rsidR="00F62F83">
        <w:t>Надежда Владимировна</w:t>
      </w:r>
      <w:r w:rsidRPr="00791376">
        <w:t xml:space="preserve"> тел.: (4852) </w:t>
      </w:r>
      <w:r>
        <w:t>49</w:t>
      </w:r>
      <w:r w:rsidRPr="00791376">
        <w:t>-</w:t>
      </w:r>
      <w:r>
        <w:t>82-64</w:t>
      </w:r>
      <w:r w:rsidRPr="00791376">
        <w:t>, факс: (4852) 49-93-00,</w:t>
      </w:r>
      <w:r>
        <w:t xml:space="preserve"> </w:t>
      </w:r>
    </w:p>
    <w:p w:rsidR="0025092C" w:rsidRPr="0025092C" w:rsidRDefault="0025092C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1" w:history="1">
        <w:r w:rsidRPr="0025092C">
          <w:rPr>
            <w:rStyle w:val="a7"/>
            <w:lang w:val="en-US"/>
          </w:rPr>
          <w:t xml:space="preserve"> </w:t>
        </w:r>
        <w:r w:rsidRPr="00B90AA7">
          <w:rPr>
            <w:rStyle w:val="a7"/>
            <w:i/>
            <w:lang w:val="en-US"/>
          </w:rPr>
          <w:t>Z</w:t>
        </w:r>
        <w:r w:rsidRPr="0025092C">
          <w:rPr>
            <w:rStyle w:val="a7"/>
            <w:i/>
            <w:lang w:val="en-US"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25092C">
          <w:rPr>
            <w:rStyle w:val="a7"/>
            <w:i/>
            <w:lang w:val="en-US"/>
          </w:rPr>
          <w:t>@yanos.slavneft.ru</w:t>
        </w:r>
      </w:hyperlink>
    </w:p>
    <w:p w:rsidR="00593899" w:rsidRPr="0025092C" w:rsidRDefault="00593899" w:rsidP="00593899">
      <w:pPr>
        <w:jc w:val="both"/>
        <w:rPr>
          <w:sz w:val="16"/>
          <w:szCs w:val="16"/>
          <w:highlight w:val="yellow"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B14D21" w:rsidRPr="00CA46DE" w:rsidRDefault="00B14D21" w:rsidP="00593899">
      <w:pPr>
        <w:ind w:firstLine="720"/>
        <w:jc w:val="both"/>
        <w:rPr>
          <w:b/>
          <w:lang w:val="en-US"/>
        </w:rPr>
      </w:pPr>
    </w:p>
    <w:p w:rsidR="00593899" w:rsidRDefault="00593899" w:rsidP="00272DF8">
      <w:pPr>
        <w:ind w:firstLine="426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</w:t>
      </w:r>
      <w:r w:rsidR="002E0FFD">
        <w:rPr>
          <w:b/>
        </w:rPr>
        <w:t>О</w:t>
      </w:r>
      <w:r w:rsidRPr="002F5E2E">
        <w:rPr>
          <w:b/>
        </w:rPr>
        <w:t>О «С</w:t>
      </w:r>
      <w:r w:rsidR="00D55BDD">
        <w:rPr>
          <w:b/>
        </w:rPr>
        <w:t>П «ЯНОС</w:t>
      </w:r>
      <w:r w:rsidRPr="002F5E2E">
        <w:rPr>
          <w:b/>
        </w:rPr>
        <w:t xml:space="preserve">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322CA" w:rsidRDefault="00B322CA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14D21" w:rsidRDefault="00B14D21">
      <w:pPr>
        <w:spacing w:line="276" w:lineRule="auto"/>
        <w:jc w:val="center"/>
        <w:rPr>
          <w:i/>
          <w:sz w:val="20"/>
          <w:szCs w:val="20"/>
        </w:r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B322CA" w:rsidRPr="00DE5324" w:rsidRDefault="00B322CA" w:rsidP="00B322CA">
      <w:pPr>
        <w:jc w:val="right"/>
        <w:rPr>
          <w:b/>
          <w:sz w:val="16"/>
          <w:szCs w:val="16"/>
        </w:rPr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Извещение</w:t>
      </w:r>
    </w:p>
    <w:p w:rsidR="00B322CA" w:rsidRPr="002F5E2E" w:rsidRDefault="00B322CA" w:rsidP="00B322CA">
      <w:pPr>
        <w:jc w:val="center"/>
      </w:pPr>
      <w:r w:rsidRPr="002F5E2E">
        <w:t>о согласии сделать оферту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1. Изучив условия предложения делать оферты</w:t>
      </w:r>
      <w:proofErr w:type="gramStart"/>
      <w:r>
        <w:t xml:space="preserve">                                          </w:t>
      </w:r>
      <w:r w:rsidRPr="001349AD">
        <w:rPr>
          <w:b/>
        </w:rPr>
        <w:t>,</w:t>
      </w:r>
      <w:proofErr w:type="gramEnd"/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D55BDD">
        <w:t>ООО «СП «ЯНОС</w:t>
      </w:r>
      <w:r w:rsidR="00276E95" w:rsidRPr="005F0B37">
        <w:t>»</w:t>
      </w:r>
      <w:r w:rsidR="00276E95">
        <w:t xml:space="preserve"> </w:t>
      </w:r>
      <w:r w:rsidRPr="002F5E2E">
        <w:t xml:space="preserve">договор </w:t>
      </w:r>
      <w:r w:rsidRPr="00276E95">
        <w:rPr>
          <w:b/>
        </w:rPr>
        <w:t xml:space="preserve">на </w:t>
      </w:r>
      <w:r w:rsidR="00276E95" w:rsidRPr="00276E95">
        <w:rPr>
          <w:b/>
        </w:rPr>
        <w:t xml:space="preserve">выполнение </w:t>
      </w:r>
      <w:r w:rsidR="00516281">
        <w:rPr>
          <w:b/>
        </w:rPr>
        <w:t>проектных работ по надстройке второго этажа (</w:t>
      </w:r>
      <w:proofErr w:type="spellStart"/>
      <w:r w:rsidR="00516281">
        <w:rPr>
          <w:b/>
        </w:rPr>
        <w:t>конференцзала</w:t>
      </w:r>
      <w:proofErr w:type="spellEnd"/>
      <w:r w:rsidR="00516281">
        <w:rPr>
          <w:b/>
        </w:rPr>
        <w:t>) над существующим помещением столовой</w:t>
      </w:r>
      <w:r w:rsidR="00D55BDD">
        <w:rPr>
          <w:b/>
        </w:rPr>
        <w:t xml:space="preserve"> ООО «СП «ЯНОС</w:t>
      </w:r>
      <w:r w:rsidR="00276E95" w:rsidRPr="00276E95">
        <w:rPr>
          <w:b/>
        </w:rPr>
        <w:t>»</w:t>
      </w:r>
      <w:r>
        <w:rPr>
          <w:b/>
        </w:rPr>
        <w:t xml:space="preserve"> </w:t>
      </w:r>
      <w:r w:rsidRPr="00BD7DC1">
        <w:t xml:space="preserve"> </w:t>
      </w:r>
      <w:r w:rsidRPr="002F5E2E">
        <w:t>на усло</w:t>
      </w:r>
      <w:r w:rsidR="00D55BDD">
        <w:t>виях указанного ПДО не позднее 1</w:t>
      </w:r>
      <w:r w:rsidRPr="002F5E2E">
        <w:t>0 дней с момента уведомления о принятии нашего предложения.</w:t>
      </w:r>
    </w:p>
    <w:p w:rsidR="00B322CA" w:rsidRPr="00DE5324" w:rsidRDefault="00B322CA" w:rsidP="00B322CA">
      <w:pPr>
        <w:jc w:val="both"/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D55BDD">
        <w:t>ООО «СП «ЯНОС</w:t>
      </w:r>
      <w:r w:rsidR="00276E95" w:rsidRPr="005F0B37">
        <w:t>»</w:t>
      </w:r>
      <w:r w:rsidRPr="002F5E2E">
        <w:t xml:space="preserve">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2F5E2E">
        <w:t xml:space="preserve">и </w:t>
      </w:r>
      <w:r w:rsidR="00D55BDD">
        <w:t>ООО</w:t>
      </w:r>
      <w:proofErr w:type="gramEnd"/>
      <w:r w:rsidR="00D55BDD">
        <w:t xml:space="preserve"> «СП «ЯНОС</w:t>
      </w:r>
      <w:r w:rsidR="00276E95" w:rsidRPr="005F0B37">
        <w:t>»</w:t>
      </w:r>
      <w:r w:rsidRPr="002F5E2E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3. Сообщаем о себе следующее:</w:t>
      </w:r>
    </w:p>
    <w:p w:rsidR="00B322CA" w:rsidRPr="002F5E2E" w:rsidRDefault="00B322CA" w:rsidP="00B322CA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Местонахождение: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Почтовый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>Банковские реквизиты: __________________________________________________________________________</w:t>
      </w:r>
    </w:p>
    <w:p w:rsidR="00B322CA" w:rsidRPr="002F5E2E" w:rsidRDefault="00B322CA" w:rsidP="00B322CA">
      <w:pPr>
        <w:ind w:left="540"/>
      </w:pPr>
      <w:r w:rsidRPr="002F5E2E">
        <w:t xml:space="preserve">БИК__________________________________, </w:t>
      </w:r>
    </w:p>
    <w:p w:rsidR="00B322CA" w:rsidRPr="002F5E2E" w:rsidRDefault="00B322CA" w:rsidP="00B322CA">
      <w:pPr>
        <w:ind w:left="540"/>
      </w:pPr>
      <w:r w:rsidRPr="002F5E2E">
        <w:t>ИНН __________________________________</w:t>
      </w:r>
    </w:p>
    <w:p w:rsidR="00B322CA" w:rsidRPr="002F5E2E" w:rsidRDefault="00B322CA" w:rsidP="00B322CA">
      <w:pPr>
        <w:ind w:left="540"/>
      </w:pPr>
    </w:p>
    <w:p w:rsidR="00B322CA" w:rsidRPr="002F5E2E" w:rsidRDefault="00B322CA" w:rsidP="00B322CA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B322CA" w:rsidRPr="002F5E2E" w:rsidRDefault="00B322CA" w:rsidP="00B322CA">
      <w:pPr>
        <w:ind w:left="540"/>
        <w:jc w:val="both"/>
      </w:pPr>
      <w:r w:rsidRPr="002F5E2E">
        <w:t>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pPr>
        <w:jc w:val="both"/>
      </w:pPr>
      <w:r w:rsidRPr="002F5E2E">
        <w:t>4. Мы признаем прав</w:t>
      </w:r>
      <w:proofErr w:type="gramStart"/>
      <w:r w:rsidRPr="002F5E2E">
        <w:t xml:space="preserve">о </w:t>
      </w:r>
      <w:r w:rsidR="00D55BDD">
        <w:t>ООО</w:t>
      </w:r>
      <w:proofErr w:type="gramEnd"/>
      <w:r w:rsidR="00D55BDD">
        <w:t xml:space="preserve"> «СП «ЯНОС</w:t>
      </w:r>
      <w:r w:rsidR="00276E95" w:rsidRPr="005F0B37">
        <w:t>»</w:t>
      </w:r>
      <w:r w:rsidRPr="002F5E2E">
        <w:t xml:space="preserve"> не акцептовать ни одну из оферт, и в этом случае мы не будем иметь претензий к комиссии и </w:t>
      </w:r>
      <w:r w:rsidR="00D55BDD">
        <w:t>ООО «СП «ЯНОС</w:t>
      </w:r>
      <w:r w:rsidR="00276E95" w:rsidRPr="005F0B37">
        <w:t>»</w:t>
      </w:r>
      <w:r w:rsidRPr="002F5E2E">
        <w:t>.</w:t>
      </w:r>
    </w:p>
    <w:p w:rsidR="00B322CA" w:rsidRPr="002F5E2E" w:rsidRDefault="00B322CA" w:rsidP="00B322CA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B322CA" w:rsidRPr="002F5E2E" w:rsidRDefault="00B322CA" w:rsidP="00B322CA">
      <w:r w:rsidRPr="002F5E2E">
        <w:t>________________________________________________________________________________</w:t>
      </w:r>
    </w:p>
    <w:p w:rsidR="00B322CA" w:rsidRPr="00DE5324" w:rsidRDefault="00B322CA" w:rsidP="00B322CA">
      <w:pPr>
        <w:rPr>
          <w:sz w:val="16"/>
          <w:szCs w:val="16"/>
        </w:rPr>
      </w:pPr>
    </w:p>
    <w:p w:rsidR="00B322CA" w:rsidRPr="002F5E2E" w:rsidRDefault="00B322CA" w:rsidP="00B322CA">
      <w:r w:rsidRPr="002F5E2E">
        <w:t>Руководитель</w:t>
      </w:r>
      <w:r w:rsidRPr="002F5E2E">
        <w:tab/>
        <w:t>_________</w:t>
      </w:r>
      <w:r w:rsidR="00276E95">
        <w:t>______</w:t>
      </w:r>
      <w:r w:rsidRPr="002F5E2E">
        <w:t>_______</w:t>
      </w:r>
      <w:r w:rsidRPr="002F5E2E">
        <w:tab/>
        <w:t>/Фамилия И.О./</w:t>
      </w:r>
    </w:p>
    <w:p w:rsidR="00B322CA" w:rsidRPr="002F5E2E" w:rsidRDefault="00B322CA" w:rsidP="00B322CA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B322CA" w:rsidRPr="002F5E2E" w:rsidRDefault="00B322CA" w:rsidP="00B322CA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B322CA" w:rsidRPr="002F5E2E" w:rsidRDefault="00B322CA" w:rsidP="00B322CA">
      <w:pPr>
        <w:ind w:left="1416" w:firstLine="708"/>
      </w:pPr>
      <w:r w:rsidRPr="002F5E2E">
        <w:t xml:space="preserve">          (подпись)</w:t>
      </w:r>
    </w:p>
    <w:p w:rsidR="00B322CA" w:rsidRPr="002F5E2E" w:rsidRDefault="00B322CA" w:rsidP="00B322CA">
      <w:pPr>
        <w:pStyle w:val="a3"/>
        <w:tabs>
          <w:tab w:val="clear" w:pos="4677"/>
          <w:tab w:val="clear" w:pos="9355"/>
        </w:tabs>
        <w:sectPr w:rsidR="00B322CA" w:rsidRPr="002F5E2E" w:rsidSect="00242A0D">
          <w:footerReference w:type="default" r:id="rId12"/>
          <w:pgSz w:w="11906" w:h="16838"/>
          <w:pgMar w:top="851" w:right="566" w:bottom="851" w:left="1701" w:header="709" w:footer="404" w:gutter="0"/>
          <w:cols w:space="708"/>
          <w:titlePg/>
          <w:docGrid w:linePitch="360"/>
        </w:sectPr>
      </w:pPr>
    </w:p>
    <w:p w:rsidR="00B322CA" w:rsidRPr="002F5E2E" w:rsidRDefault="00B322CA" w:rsidP="00B322CA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2 «Предложение о заключении договора»</w:t>
      </w:r>
    </w:p>
    <w:p w:rsidR="00B322CA" w:rsidRPr="002F5E2E" w:rsidRDefault="00B322CA" w:rsidP="00B322CA">
      <w:pPr>
        <w:ind w:left="5400"/>
        <w:jc w:val="both"/>
      </w:pPr>
    </w:p>
    <w:p w:rsidR="00B322CA" w:rsidRPr="002F5E2E" w:rsidRDefault="002957EF" w:rsidP="00B322CA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58240" filled="f" stroked="f">
            <v:textbox style="mso-next-textbox:#_x0000_s1026">
              <w:txbxContent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B322CA" w:rsidRPr="00D62FEA" w:rsidRDefault="00B322CA" w:rsidP="00B322C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B322CA" w:rsidRPr="002F5E2E" w:rsidRDefault="00B322CA" w:rsidP="00B322CA">
      <w:pPr>
        <w:ind w:left="5670"/>
      </w:pPr>
      <w:r w:rsidRPr="002F5E2E">
        <w:t>О</w:t>
      </w:r>
      <w:r>
        <w:t>О</w:t>
      </w:r>
      <w:r w:rsidRPr="002F5E2E">
        <w:t xml:space="preserve">О </w:t>
      </w:r>
      <w:r w:rsidR="00602D1B">
        <w:t>«</w:t>
      </w:r>
      <w:r w:rsidRPr="002F5E2E">
        <w:t>С</w:t>
      </w:r>
      <w:r w:rsidR="00D55BDD">
        <w:t>П «ЯНОС</w:t>
      </w:r>
      <w:r w:rsidR="00602D1B">
        <w:t>»</w:t>
      </w:r>
    </w:p>
    <w:p w:rsidR="00B322CA" w:rsidRDefault="00D55BDD" w:rsidP="00B322CA">
      <w:pPr>
        <w:ind w:left="5670"/>
      </w:pPr>
      <w:r>
        <w:t>Адрес: 150522, Ярославская обл.</w:t>
      </w:r>
      <w:proofErr w:type="gramStart"/>
      <w:r>
        <w:t xml:space="preserve"> ,</w:t>
      </w:r>
      <w:proofErr w:type="gramEnd"/>
      <w:r>
        <w:t xml:space="preserve"> Ярославский район</w:t>
      </w:r>
      <w:r w:rsidR="00B322CA" w:rsidRPr="002F5E2E">
        <w:t xml:space="preserve">, </w:t>
      </w:r>
      <w:r>
        <w:t>п/о Красные Ткачи, СП «ЯНОС» дом 1</w:t>
      </w:r>
    </w:p>
    <w:p w:rsidR="00B322CA" w:rsidRPr="002F5E2E" w:rsidRDefault="00B322CA" w:rsidP="00B322CA">
      <w:pPr>
        <w:ind w:left="5670"/>
      </w:pPr>
    </w:p>
    <w:p w:rsidR="00B322CA" w:rsidRPr="002F5E2E" w:rsidRDefault="00B322CA" w:rsidP="00B322CA">
      <w:pPr>
        <w:ind w:left="5670"/>
      </w:pPr>
      <w:r w:rsidRPr="002F5E2E">
        <w:t>от ____________________________</w:t>
      </w:r>
    </w:p>
    <w:p w:rsidR="00B322CA" w:rsidRPr="002F5E2E" w:rsidRDefault="00B322CA" w:rsidP="00B322CA">
      <w:pPr>
        <w:ind w:left="5670"/>
      </w:pPr>
      <w:r w:rsidRPr="002F5E2E">
        <w:t xml:space="preserve"> _____________________________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B322CA" w:rsidRPr="002F5E2E" w:rsidRDefault="00B322CA" w:rsidP="00B322CA">
      <w:pPr>
        <w:jc w:val="center"/>
      </w:pPr>
      <w:r w:rsidRPr="002F5E2E">
        <w:t>(безотзывная оферта)</w:t>
      </w:r>
    </w:p>
    <w:p w:rsidR="00B322CA" w:rsidRPr="002F5E2E" w:rsidRDefault="00B322CA" w:rsidP="00B322CA">
      <w:pPr>
        <w:jc w:val="center"/>
      </w:pPr>
    </w:p>
    <w:p w:rsidR="00B322CA" w:rsidRPr="002F5E2E" w:rsidRDefault="00B322CA" w:rsidP="00B322CA">
      <w:pPr>
        <w:ind w:left="5400"/>
        <w:jc w:val="both"/>
      </w:pPr>
      <w:r w:rsidRPr="002F5E2E">
        <w:t>«____» __________________ 201</w:t>
      </w:r>
      <w:r>
        <w:t>4</w:t>
      </w:r>
      <w:r w:rsidRPr="002F5E2E">
        <w:t>г.</w:t>
      </w:r>
    </w:p>
    <w:p w:rsidR="00B322CA" w:rsidRPr="002F5E2E" w:rsidRDefault="00B322CA" w:rsidP="00B322CA">
      <w:pPr>
        <w:ind w:left="6120"/>
        <w:jc w:val="both"/>
      </w:pPr>
    </w:p>
    <w:p w:rsidR="00B322CA" w:rsidRPr="002F5E2E" w:rsidRDefault="00B322CA" w:rsidP="00B322CA">
      <w:pPr>
        <w:ind w:firstLine="720"/>
        <w:jc w:val="both"/>
      </w:pPr>
      <w:r w:rsidRPr="002F5E2E">
        <w:t>___________________________________________________ направляет настоящую оферт</w:t>
      </w:r>
      <w:proofErr w:type="gramStart"/>
      <w:r w:rsidRPr="002F5E2E">
        <w:t xml:space="preserve">у </w:t>
      </w:r>
      <w:r w:rsidR="00751054" w:rsidRPr="002F5E2E">
        <w:t>О</w:t>
      </w:r>
      <w:r w:rsidR="00751054">
        <w:t>О</w:t>
      </w:r>
      <w:r w:rsidR="00751054" w:rsidRPr="002F5E2E">
        <w:t>О</w:t>
      </w:r>
      <w:proofErr w:type="gramEnd"/>
      <w:r w:rsidR="00751054" w:rsidRPr="002F5E2E">
        <w:t xml:space="preserve"> </w:t>
      </w:r>
      <w:r w:rsidR="00751054">
        <w:t>«</w:t>
      </w:r>
      <w:r w:rsidR="00751054" w:rsidRPr="002F5E2E">
        <w:t>С</w:t>
      </w:r>
      <w:r w:rsidR="00D55BDD">
        <w:t>П «ЯНОС</w:t>
      </w:r>
      <w:r w:rsidRPr="002F5E2E">
        <w:t xml:space="preserve">» с целью заключения договора </w:t>
      </w:r>
      <w:r w:rsidR="00516281">
        <w:rPr>
          <w:b/>
        </w:rPr>
        <w:t>на выполнение проектных</w:t>
      </w:r>
      <w:r w:rsidR="00276E95" w:rsidRPr="00276E95">
        <w:rPr>
          <w:b/>
        </w:rPr>
        <w:t xml:space="preserve"> работ по </w:t>
      </w:r>
      <w:r w:rsidR="00516281">
        <w:rPr>
          <w:b/>
        </w:rPr>
        <w:t>надстройке второго этажа (</w:t>
      </w:r>
      <w:proofErr w:type="spellStart"/>
      <w:r w:rsidR="00516281">
        <w:rPr>
          <w:b/>
        </w:rPr>
        <w:t>конференцзала</w:t>
      </w:r>
      <w:proofErr w:type="spellEnd"/>
      <w:r w:rsidR="00516281">
        <w:rPr>
          <w:b/>
        </w:rPr>
        <w:t>) над существующим помещением столовой</w:t>
      </w:r>
      <w:r w:rsidR="00E36C46">
        <w:rPr>
          <w:b/>
        </w:rPr>
        <w:t xml:space="preserve"> ООО «СП «ЯНОС</w:t>
      </w:r>
      <w:r w:rsidR="00276E95" w:rsidRPr="00276E95">
        <w:rPr>
          <w:b/>
        </w:rPr>
        <w:t>»</w:t>
      </w:r>
      <w:r>
        <w:rPr>
          <w:b/>
        </w:rPr>
        <w:t xml:space="preserve"> </w:t>
      </w:r>
      <w:r>
        <w:t xml:space="preserve"> </w:t>
      </w:r>
      <w:r w:rsidRPr="002F5E2E">
        <w:t>на следующих условиях:</w:t>
      </w:r>
    </w:p>
    <w:p w:rsidR="00B322CA" w:rsidRPr="002F5E2E" w:rsidRDefault="00B322CA" w:rsidP="00B322CA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B322CA" w:rsidRPr="002F5E2E" w:rsidTr="00EE7141">
        <w:trPr>
          <w:trHeight w:val="561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>
              <w:t>оказания услуг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  <w:p w:rsidR="00B322CA" w:rsidRPr="004E49A8" w:rsidRDefault="00B62F27" w:rsidP="00EE7141">
            <w:pPr>
              <w:tabs>
                <w:tab w:val="left" w:pos="2880"/>
                <w:tab w:val="left" w:pos="3240"/>
              </w:tabs>
              <w:jc w:val="both"/>
            </w:pPr>
            <w:r>
              <w:t xml:space="preserve"> Стоимость выполненных работ</w:t>
            </w:r>
          </w:p>
          <w:p w:rsidR="00B322CA" w:rsidRPr="002F5E2E" w:rsidRDefault="00B322CA" w:rsidP="00EE7141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284"/>
        </w:trPr>
        <w:tc>
          <w:tcPr>
            <w:tcW w:w="9726" w:type="dxa"/>
            <w:gridSpan w:val="2"/>
          </w:tcPr>
          <w:p w:rsidR="00B322CA" w:rsidRPr="002F5E2E" w:rsidRDefault="00B322CA" w:rsidP="00EE7141">
            <w:pPr>
              <w:tabs>
                <w:tab w:val="left" w:pos="3240"/>
              </w:tabs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675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  <w:tr w:rsidR="00B322CA" w:rsidRPr="002F5E2E" w:rsidTr="00EE7141">
        <w:trPr>
          <w:trHeight w:val="493"/>
        </w:trPr>
        <w:tc>
          <w:tcPr>
            <w:tcW w:w="3382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B322CA" w:rsidRPr="002F5E2E" w:rsidRDefault="00B322CA" w:rsidP="00EE7141">
            <w:pPr>
              <w:tabs>
                <w:tab w:val="left" w:pos="3240"/>
              </w:tabs>
              <w:jc w:val="both"/>
            </w:pPr>
          </w:p>
        </w:tc>
      </w:tr>
    </w:tbl>
    <w:p w:rsidR="00B322CA" w:rsidRPr="002F5E2E" w:rsidRDefault="00B322CA" w:rsidP="00B322CA">
      <w:pPr>
        <w:jc w:val="both"/>
      </w:pPr>
      <w:r w:rsidRPr="002F5E2E">
        <w:t>1. Настоящее предложение действует до «____» __________________ 201</w:t>
      </w:r>
      <w:r>
        <w:t>4</w:t>
      </w:r>
      <w:r w:rsidRPr="002F5E2E">
        <w:t>г.</w:t>
      </w:r>
    </w:p>
    <w:p w:rsidR="00B322CA" w:rsidRPr="002F5E2E" w:rsidRDefault="00B322CA" w:rsidP="00B322CA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B322CA" w:rsidRPr="002F5E2E" w:rsidRDefault="00B322CA" w:rsidP="00B322CA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B322CA" w:rsidRPr="002F5E2E" w:rsidRDefault="00B322CA" w:rsidP="00B322CA">
      <w:pPr>
        <w:jc w:val="both"/>
      </w:pPr>
      <w:r>
        <w:t>4</w:t>
      </w:r>
      <w:r w:rsidRPr="002F5E2E">
        <w:t xml:space="preserve">. Акцепт не может содержать условий, отличных от настоящей оферты. </w:t>
      </w:r>
    </w:p>
    <w:p w:rsidR="00B322CA" w:rsidRPr="002F5E2E" w:rsidRDefault="00B322CA" w:rsidP="00B322CA">
      <w:pPr>
        <w:jc w:val="both"/>
      </w:pPr>
      <w:r>
        <w:t>5</w:t>
      </w:r>
      <w:r w:rsidRPr="002F5E2E">
        <w:t>. Более подробные условия оферты содержатся в приложениях, являющихся неотъемлемой частью оферты.</w:t>
      </w:r>
    </w:p>
    <w:p w:rsidR="00B322CA" w:rsidRPr="002F5E2E" w:rsidRDefault="00B322CA" w:rsidP="00B322CA">
      <w:pPr>
        <w:jc w:val="both"/>
      </w:pPr>
    </w:p>
    <w:p w:rsidR="00B322CA" w:rsidRPr="002F5E2E" w:rsidRDefault="00B322CA" w:rsidP="00B322C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B322CA" w:rsidRPr="002F5E2E" w:rsidRDefault="00B322CA" w:rsidP="00B322C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B322CA" w:rsidRPr="002F5E2E" w:rsidRDefault="00B322CA" w:rsidP="00B322CA">
      <w:pPr>
        <w:jc w:val="right"/>
      </w:pPr>
      <w:r w:rsidRPr="002F5E2E">
        <w:tab/>
      </w:r>
      <w:r w:rsidRPr="002F5E2E">
        <w:tab/>
      </w:r>
      <w:r w:rsidRPr="002F5E2E">
        <w:tab/>
        <w:t xml:space="preserve"> </w:t>
      </w:r>
    </w:p>
    <w:p w:rsidR="00B322CA" w:rsidRPr="002F5E2E" w:rsidRDefault="00B322CA" w:rsidP="00B322CA">
      <w:pPr>
        <w:jc w:val="right"/>
        <w:sectPr w:rsidR="00B322CA" w:rsidRPr="002F5E2E" w:rsidSect="001216C4">
          <w:headerReference w:type="default" r:id="rId13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6B7BD0" w:rsidRDefault="006B7BD0" w:rsidP="006B7BD0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F62F83" w:rsidRPr="006B7BD0" w:rsidRDefault="00F62F83" w:rsidP="006B7BD0">
      <w:pPr>
        <w:spacing w:line="276" w:lineRule="auto"/>
        <w:jc w:val="right"/>
        <w:rPr>
          <w:sz w:val="20"/>
          <w:szCs w:val="20"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272DF8">
      <w:pPr>
        <w:suppressAutoHyphens/>
        <w:ind w:firstLine="426"/>
        <w:jc w:val="both"/>
      </w:pPr>
      <w:r w:rsidRPr="00484F36">
        <w:rPr>
          <w:u w:val="single"/>
        </w:rPr>
        <w:t>Предмет закупки</w:t>
      </w:r>
      <w:r w:rsidRPr="00D8647E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445C5E" w:rsidRPr="00445C5E">
        <w:t xml:space="preserve"> </w:t>
      </w:r>
      <w:r w:rsidR="00516281">
        <w:rPr>
          <w:b/>
        </w:rPr>
        <w:t>выполнение проектных</w:t>
      </w:r>
      <w:r w:rsidR="00276E95" w:rsidRPr="00276E95">
        <w:rPr>
          <w:b/>
        </w:rPr>
        <w:t xml:space="preserve"> работ по </w:t>
      </w:r>
      <w:r w:rsidR="00516281">
        <w:rPr>
          <w:b/>
        </w:rPr>
        <w:t>надстройке второго этажа (</w:t>
      </w:r>
      <w:proofErr w:type="spellStart"/>
      <w:r w:rsidR="00516281">
        <w:rPr>
          <w:b/>
        </w:rPr>
        <w:t>конференцзала</w:t>
      </w:r>
      <w:proofErr w:type="spellEnd"/>
      <w:r w:rsidR="00516281">
        <w:rPr>
          <w:b/>
        </w:rPr>
        <w:t>) над существующим помещением столовой</w:t>
      </w:r>
      <w:r w:rsidR="00E36C46">
        <w:rPr>
          <w:b/>
        </w:rPr>
        <w:t xml:space="preserve"> ООО «СП «ЯНОС</w:t>
      </w:r>
      <w:r w:rsidR="00276E95" w:rsidRPr="00276E95">
        <w:rPr>
          <w:b/>
        </w:rPr>
        <w:t>»</w:t>
      </w:r>
      <w:r w:rsidR="00B62F27">
        <w:rPr>
          <w:b/>
        </w:rPr>
        <w:t>, в соответствии с  архитектурно-планировочного задания</w:t>
      </w:r>
    </w:p>
    <w:p w:rsidR="00A318CF" w:rsidRPr="00DC3425" w:rsidRDefault="00A318CF" w:rsidP="00A318CF">
      <w:pPr>
        <w:suppressAutoHyphens/>
        <w:ind w:firstLine="709"/>
        <w:jc w:val="both"/>
      </w:pPr>
    </w:p>
    <w:p w:rsidR="00A318CF" w:rsidRPr="00A4215F" w:rsidRDefault="00DF7984" w:rsidP="00A318CF">
      <w:pPr>
        <w:suppressAutoHyphens/>
        <w:autoSpaceDE w:val="0"/>
        <w:spacing w:before="120"/>
        <w:jc w:val="both"/>
      </w:pPr>
      <w:r>
        <w:rPr>
          <w:u w:val="single"/>
        </w:rPr>
        <w:t xml:space="preserve"> </w:t>
      </w:r>
      <w:r w:rsidR="00A318CF" w:rsidRPr="00A4215F">
        <w:rPr>
          <w:u w:val="single"/>
        </w:rPr>
        <w:t>Заказчик:</w:t>
      </w:r>
      <w:r w:rsidR="00A318CF" w:rsidRPr="00A4215F">
        <w:t xml:space="preserve"> </w:t>
      </w:r>
      <w:r w:rsidR="002E0FFD">
        <w:t>Общество с ограниченной ответственностью «</w:t>
      </w:r>
      <w:r w:rsidR="00E36C46">
        <w:t>Санаторий-профилакторий «ЯНОС» (ООО «СП</w:t>
      </w:r>
      <w:r w:rsidR="002E0FFD">
        <w:t xml:space="preserve"> «</w:t>
      </w:r>
      <w:r w:rsidR="00E36C46">
        <w:t>ЯНОС</w:t>
      </w:r>
      <w:r w:rsidR="002E0FFD">
        <w:t>»)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6B2380">
        <w:rPr>
          <w:u w:val="single"/>
        </w:rPr>
        <w:t>выполнения работ</w:t>
      </w:r>
      <w:r w:rsidRPr="00A4215F">
        <w:rPr>
          <w:u w:val="single"/>
        </w:rPr>
        <w:t>:</w:t>
      </w:r>
      <w:r w:rsidRPr="00A4215F">
        <w:t xml:space="preserve"> </w:t>
      </w:r>
      <w:r w:rsidR="00516281">
        <w:rPr>
          <w:lang w:eastAsia="en-US"/>
        </w:rPr>
        <w:t>01 февраля</w:t>
      </w:r>
      <w:r w:rsidR="00276E95">
        <w:rPr>
          <w:lang w:eastAsia="en-US"/>
        </w:rPr>
        <w:t xml:space="preserve"> </w:t>
      </w:r>
      <w:r w:rsidR="00C7034F">
        <w:rPr>
          <w:lang w:eastAsia="en-US"/>
        </w:rPr>
        <w:t>2015</w:t>
      </w:r>
      <w:r w:rsidR="002E0FFD">
        <w:rPr>
          <w:lang w:eastAsia="en-US"/>
        </w:rPr>
        <w:t xml:space="preserve">г. </w:t>
      </w:r>
      <w:r w:rsidR="002957EF">
        <w:rPr>
          <w:lang w:eastAsia="en-US"/>
        </w:rPr>
        <w:t xml:space="preserve">- </w:t>
      </w:r>
      <w:r w:rsidR="00C7034F">
        <w:rPr>
          <w:lang w:eastAsia="en-US"/>
        </w:rPr>
        <w:t xml:space="preserve">15 апреля </w:t>
      </w:r>
      <w:r w:rsidR="00F30E16" w:rsidRPr="00A4215F">
        <w:rPr>
          <w:lang w:eastAsia="en-US"/>
        </w:rPr>
        <w:t>201</w:t>
      </w:r>
      <w:r w:rsidR="00C7034F">
        <w:rPr>
          <w:lang w:eastAsia="en-US"/>
        </w:rPr>
        <w:t>5</w:t>
      </w:r>
      <w:r w:rsidR="008F38DA">
        <w:rPr>
          <w:lang w:eastAsia="en-US"/>
        </w:rPr>
        <w:t xml:space="preserve"> </w:t>
      </w:r>
      <w:r w:rsidR="00F30E16" w:rsidRPr="00A4215F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6B2380" w:rsidRPr="00165FEA" w:rsidRDefault="006B2380" w:rsidP="00272DF8">
      <w:pPr>
        <w:suppressAutoHyphens/>
        <w:spacing w:after="120"/>
        <w:ind w:firstLine="426"/>
        <w:jc w:val="both"/>
        <w:rPr>
          <w:color w:val="000000"/>
        </w:rPr>
      </w:pPr>
      <w:r w:rsidRPr="00165FEA">
        <w:rPr>
          <w:color w:val="000000"/>
        </w:rPr>
        <w:t xml:space="preserve">В течение </w:t>
      </w:r>
      <w:r w:rsidR="00C7034F">
        <w:rPr>
          <w:color w:val="000000"/>
        </w:rPr>
        <w:t>3-х</w:t>
      </w:r>
      <w:r w:rsidRPr="00165FEA">
        <w:rPr>
          <w:color w:val="000000"/>
        </w:rPr>
        <w:t xml:space="preserve">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4215F" w:rsidRPr="00D27D7F" w:rsidRDefault="00A4215F" w:rsidP="00361F87">
      <w:pPr>
        <w:pStyle w:val="ae"/>
        <w:spacing w:before="120"/>
        <w:rPr>
          <w:b w:val="0"/>
          <w:sz w:val="24"/>
          <w:szCs w:val="24"/>
          <w:highlight w:val="red"/>
          <w:lang w:eastAsia="ru-RU"/>
        </w:rPr>
      </w:pPr>
    </w:p>
    <w:p w:rsidR="00361F87" w:rsidRDefault="00361F87" w:rsidP="00361F87">
      <w:pPr>
        <w:rPr>
          <w:b/>
          <w:iCs/>
        </w:rPr>
      </w:pPr>
      <w:r w:rsidRPr="00361F87">
        <w:rPr>
          <w:b/>
          <w:iCs/>
        </w:rPr>
        <w:t xml:space="preserve">2. Основные требования к </w:t>
      </w:r>
      <w:r w:rsidR="00445C5E">
        <w:rPr>
          <w:b/>
          <w:iCs/>
        </w:rPr>
        <w:t>услуге</w:t>
      </w:r>
      <w:r w:rsidRPr="00361F87">
        <w:rPr>
          <w:b/>
          <w:iCs/>
        </w:rPr>
        <w:t>.</w:t>
      </w:r>
    </w:p>
    <w:p w:rsidR="002E65AF" w:rsidRDefault="002E65AF" w:rsidP="00361F87">
      <w:pPr>
        <w:rPr>
          <w:iCs/>
        </w:rPr>
      </w:pPr>
      <w:r w:rsidRPr="002E65AF">
        <w:rPr>
          <w:iCs/>
        </w:rPr>
        <w:t xml:space="preserve">  </w:t>
      </w:r>
      <w:r w:rsidR="005D0D91">
        <w:rPr>
          <w:iCs/>
        </w:rPr>
        <w:t>-</w:t>
      </w:r>
      <w:r w:rsidR="00C7034F">
        <w:rPr>
          <w:iCs/>
        </w:rPr>
        <w:t xml:space="preserve">  Спроектировать над существующим зданием столовой </w:t>
      </w:r>
      <w:proofErr w:type="spellStart"/>
      <w:r w:rsidR="00C7034F">
        <w:rPr>
          <w:iCs/>
        </w:rPr>
        <w:t>конференцзал</w:t>
      </w:r>
      <w:proofErr w:type="spellEnd"/>
      <w:r w:rsidR="00C7034F">
        <w:rPr>
          <w:iCs/>
        </w:rPr>
        <w:t xml:space="preserve"> с вспомогательными помещениями размером 21х18 и высотой 2.70м в чистоте</w:t>
      </w:r>
      <w:r w:rsidR="005D0D91">
        <w:rPr>
          <w:iCs/>
        </w:rPr>
        <w:t>;</w:t>
      </w:r>
    </w:p>
    <w:p w:rsidR="005D0D91" w:rsidRDefault="00C7034F" w:rsidP="00361F87">
      <w:pPr>
        <w:rPr>
          <w:iCs/>
        </w:rPr>
      </w:pPr>
      <w:r>
        <w:rPr>
          <w:iCs/>
        </w:rPr>
        <w:t xml:space="preserve">    -Спроектировать внутренние сети отопления, вентиляции, канализации, электричество в существующие сети</w:t>
      </w:r>
      <w:r w:rsidR="005D0D91">
        <w:rPr>
          <w:iCs/>
        </w:rPr>
        <w:t>;</w:t>
      </w:r>
    </w:p>
    <w:p w:rsidR="005D0D91" w:rsidRDefault="005D0D91" w:rsidP="00361F87">
      <w:pPr>
        <w:rPr>
          <w:iCs/>
        </w:rPr>
      </w:pPr>
      <w:r>
        <w:rPr>
          <w:iCs/>
        </w:rPr>
        <w:t xml:space="preserve"> </w:t>
      </w:r>
      <w:r w:rsidR="00C7034F">
        <w:rPr>
          <w:iCs/>
        </w:rPr>
        <w:t xml:space="preserve">  - При проектировании </w:t>
      </w:r>
      <w:r>
        <w:rPr>
          <w:iCs/>
        </w:rPr>
        <w:t xml:space="preserve"> учесть существующие  внутренние сети ГВС и ХВС, электрика  и канализация, отопление и вентиляция.</w:t>
      </w:r>
    </w:p>
    <w:p w:rsidR="005D0D91" w:rsidRDefault="005D0D91" w:rsidP="00361F87">
      <w:pPr>
        <w:rPr>
          <w:iCs/>
        </w:rPr>
      </w:pPr>
      <w:r>
        <w:rPr>
          <w:iCs/>
        </w:rPr>
        <w:t xml:space="preserve"> </w:t>
      </w:r>
      <w:r w:rsidR="00C7034F">
        <w:rPr>
          <w:iCs/>
        </w:rPr>
        <w:t xml:space="preserve"> - предусмотреть второй эвакуационный выход</w:t>
      </w:r>
      <w:r>
        <w:rPr>
          <w:iCs/>
        </w:rPr>
        <w:t>;</w:t>
      </w:r>
    </w:p>
    <w:p w:rsidR="005D0D91" w:rsidRDefault="00C7034F" w:rsidP="00361F87">
      <w:pPr>
        <w:rPr>
          <w:iCs/>
        </w:rPr>
      </w:pPr>
      <w:r>
        <w:rPr>
          <w:iCs/>
        </w:rPr>
        <w:t xml:space="preserve">  -надстроенный этаж должен быть выполнен </w:t>
      </w:r>
      <w:r w:rsidR="005D0D91">
        <w:rPr>
          <w:iCs/>
        </w:rPr>
        <w:t xml:space="preserve"> и з быстровозводимых конструкций каркасного типа</w:t>
      </w:r>
      <w:r>
        <w:rPr>
          <w:iCs/>
        </w:rPr>
        <w:t xml:space="preserve"> с утеплением стен и кровли</w:t>
      </w:r>
      <w:r w:rsidR="005D0D91">
        <w:rPr>
          <w:iCs/>
        </w:rPr>
        <w:t>;</w:t>
      </w:r>
    </w:p>
    <w:p w:rsidR="009E7374" w:rsidRPr="006B2380" w:rsidRDefault="00361F87" w:rsidP="006B2380">
      <w:pPr>
        <w:suppressAutoHyphens/>
        <w:autoSpaceDE w:val="0"/>
        <w:spacing w:before="240"/>
        <w:jc w:val="both"/>
        <w:rPr>
          <w:b/>
          <w:iCs/>
        </w:rPr>
      </w:pPr>
      <w:r w:rsidRPr="006B2380">
        <w:rPr>
          <w:b/>
          <w:iCs/>
        </w:rPr>
        <w:t xml:space="preserve">3. Основные требования к Контрагенту. 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членство Подрядчика и привлекаемых им субподрядчиков в саморегулируемой организации с разрешением на производство соответствующих работ;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обученный и аттестованный персонал;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производственные мощности по выполнению работ;</w:t>
      </w:r>
    </w:p>
    <w:p w:rsidR="00041370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3E6A1D">
        <w:t>финансовые средства, оборудование и другие материальные возможности для надлежащего и полного выполнения работ</w:t>
      </w:r>
    </w:p>
    <w:p w:rsidR="00041370" w:rsidRPr="003E6A1D" w:rsidRDefault="00041370" w:rsidP="00041370">
      <w:pPr>
        <w:numPr>
          <w:ilvl w:val="0"/>
          <w:numId w:val="46"/>
        </w:numPr>
        <w:suppressAutoHyphens/>
        <w:autoSpaceDE w:val="0"/>
        <w:jc w:val="both"/>
      </w:pPr>
      <w:r w:rsidRPr="009E7374">
        <w:t>наличие положительных отзывов</w:t>
      </w:r>
      <w:r>
        <w:t>.</w:t>
      </w:r>
    </w:p>
    <w:p w:rsidR="00E3347D" w:rsidRDefault="00E3347D" w:rsidP="00E3347D">
      <w:pPr>
        <w:autoSpaceDE w:val="0"/>
        <w:spacing w:before="240" w:after="120"/>
        <w:jc w:val="both"/>
        <w:rPr>
          <w:b/>
          <w:iCs/>
        </w:rPr>
      </w:pPr>
      <w:r w:rsidRPr="002F5E2E">
        <w:rPr>
          <w:b/>
          <w:iCs/>
        </w:rPr>
        <w:t xml:space="preserve">4. Условия выполнения работ. </w:t>
      </w:r>
    </w:p>
    <w:p w:rsidR="006B7BD0" w:rsidRPr="00AD18F9" w:rsidRDefault="006B7BD0" w:rsidP="00272DF8">
      <w:pPr>
        <w:suppressAutoHyphens/>
        <w:autoSpaceDE w:val="0"/>
        <w:spacing w:after="120"/>
        <w:ind w:firstLine="426"/>
        <w:jc w:val="both"/>
      </w:pPr>
      <w:r>
        <w:t>В соответствии с прилагаемым проектом договора (Форма №4)</w:t>
      </w: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272DF8">
      <w:pPr>
        <w:pStyle w:val="21"/>
        <w:ind w:firstLine="426"/>
        <w:jc w:val="both"/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7D682C">
        <w:t>ООО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штрафную неустойку в размере 5% от суммы принятой </w:t>
      </w:r>
      <w:r w:rsidR="0048364B">
        <w:t>О</w:t>
      </w:r>
      <w:r w:rsidR="007D682C">
        <w:t>ОО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в Оферте 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 w:rsidR="007D682C">
        <w:t>ООО</w:t>
      </w:r>
      <w:proofErr w:type="gramEnd"/>
      <w:r w:rsidR="007D682C">
        <w:t xml:space="preserve"> «СП</w:t>
      </w:r>
      <w:r w:rsidR="0048364B">
        <w:t xml:space="preserve"> «</w:t>
      </w:r>
      <w:r w:rsidR="007D682C">
        <w:t>ЯНОС</w:t>
      </w:r>
      <w:r w:rsidR="0048364B">
        <w:t>»</w:t>
      </w:r>
      <w:r w:rsidRPr="00C16A53">
        <w:t xml:space="preserve">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6B7BD0" w:rsidRDefault="006B7BD0" w:rsidP="006B7BD0">
      <w:pPr>
        <w:jc w:val="right"/>
        <w:rPr>
          <w:b/>
        </w:rPr>
      </w:pPr>
      <w:bookmarkStart w:id="0" w:name="_GoBack"/>
      <w:bookmarkEnd w:id="0"/>
      <w:r>
        <w:rPr>
          <w:b/>
        </w:rPr>
        <w:t>№4 «Проект договора»</w:t>
      </w:r>
    </w:p>
    <w:p w:rsidR="00F63D0B" w:rsidRDefault="00F63D0B" w:rsidP="006B7BD0">
      <w:pPr>
        <w:pStyle w:val="21"/>
        <w:ind w:firstLine="540"/>
        <w:jc w:val="right"/>
      </w:pPr>
    </w:p>
    <w:p w:rsidR="00272DF8" w:rsidRPr="00CD5CA0" w:rsidRDefault="00272DF8" w:rsidP="00272DF8">
      <w:pPr>
        <w:pStyle w:val="af3"/>
        <w:rPr>
          <w:sz w:val="22"/>
          <w:szCs w:val="22"/>
        </w:rPr>
      </w:pPr>
      <w:r w:rsidRPr="00CD5CA0">
        <w:rPr>
          <w:sz w:val="22"/>
          <w:szCs w:val="22"/>
        </w:rPr>
        <w:t>ДОГОВОР ПОДРЯДА№_________</w:t>
      </w:r>
    </w:p>
    <w:p w:rsidR="00272DF8" w:rsidRPr="00CD5CA0" w:rsidRDefault="00272DF8" w:rsidP="00272DF8">
      <w:pPr>
        <w:pStyle w:val="af3"/>
        <w:rPr>
          <w:sz w:val="22"/>
          <w:szCs w:val="22"/>
        </w:rPr>
      </w:pPr>
    </w:p>
    <w:p w:rsidR="00272DF8" w:rsidRPr="00CD5CA0" w:rsidRDefault="00272DF8" w:rsidP="00272DF8">
      <w:pPr>
        <w:ind w:left="397"/>
        <w:rPr>
          <w:b/>
          <w:sz w:val="22"/>
          <w:szCs w:val="22"/>
        </w:rPr>
      </w:pPr>
      <w:r w:rsidRPr="00CD5CA0">
        <w:rPr>
          <w:sz w:val="22"/>
          <w:szCs w:val="22"/>
        </w:rPr>
        <w:t>г. Ярославль</w:t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</w:r>
      <w:r w:rsidRPr="00CD5CA0">
        <w:rPr>
          <w:sz w:val="22"/>
          <w:szCs w:val="22"/>
        </w:rPr>
        <w:tab/>
        <w:t>_______________ 201</w:t>
      </w:r>
      <w:r>
        <w:rPr>
          <w:sz w:val="22"/>
          <w:szCs w:val="22"/>
        </w:rPr>
        <w:t>4</w:t>
      </w:r>
      <w:r w:rsidRPr="00CD5CA0">
        <w:rPr>
          <w:sz w:val="22"/>
          <w:szCs w:val="22"/>
        </w:rPr>
        <w:t xml:space="preserve"> года</w:t>
      </w:r>
    </w:p>
    <w:p w:rsidR="00272DF8" w:rsidRPr="00CD5CA0" w:rsidRDefault="00272DF8" w:rsidP="00272DF8">
      <w:pPr>
        <w:ind w:left="397"/>
        <w:rPr>
          <w:b/>
          <w:sz w:val="22"/>
          <w:szCs w:val="22"/>
        </w:rPr>
      </w:pPr>
    </w:p>
    <w:p w:rsidR="00272DF8" w:rsidRPr="008C56D8" w:rsidRDefault="00272DF8" w:rsidP="00272DF8">
      <w:pPr>
        <w:pStyle w:val="310"/>
        <w:spacing w:after="0"/>
        <w:ind w:firstLine="567"/>
        <w:jc w:val="both"/>
        <w:rPr>
          <w:sz w:val="22"/>
          <w:szCs w:val="22"/>
        </w:rPr>
      </w:pPr>
      <w:r w:rsidRPr="008C56D8">
        <w:rPr>
          <w:sz w:val="22"/>
          <w:szCs w:val="22"/>
        </w:rPr>
        <w:t>Общество с о</w:t>
      </w:r>
      <w:r w:rsidR="007D682C">
        <w:rPr>
          <w:sz w:val="22"/>
          <w:szCs w:val="22"/>
        </w:rPr>
        <w:t>граниченной ответственностью «Санаторий-профилакторий «ЯНОС» (ООО «СП «ЯНОС</w:t>
      </w:r>
      <w:r w:rsidRPr="008C56D8">
        <w:rPr>
          <w:sz w:val="22"/>
          <w:szCs w:val="22"/>
        </w:rPr>
        <w:t>»), именуемое в дальнейшем «З</w:t>
      </w:r>
      <w:r w:rsidR="007D682C">
        <w:rPr>
          <w:sz w:val="22"/>
          <w:szCs w:val="22"/>
        </w:rPr>
        <w:t xml:space="preserve">АКАЗЧИК», в лице директора </w:t>
      </w:r>
      <w:proofErr w:type="spellStart"/>
      <w:r w:rsidR="007D682C">
        <w:rPr>
          <w:sz w:val="22"/>
          <w:szCs w:val="22"/>
        </w:rPr>
        <w:t>Клочихина</w:t>
      </w:r>
      <w:proofErr w:type="spellEnd"/>
      <w:r w:rsidR="007D682C">
        <w:rPr>
          <w:sz w:val="22"/>
          <w:szCs w:val="22"/>
        </w:rPr>
        <w:t xml:space="preserve"> Александра</w:t>
      </w:r>
      <w:r w:rsidRPr="008C56D8">
        <w:rPr>
          <w:sz w:val="22"/>
          <w:szCs w:val="22"/>
        </w:rPr>
        <w:t xml:space="preserve"> Ивановича, действующего на основании Устава, с одной стороны,</w:t>
      </w:r>
    </w:p>
    <w:p w:rsidR="00272DF8" w:rsidRPr="008C56D8" w:rsidRDefault="00272DF8" w:rsidP="00272DF8">
      <w:pPr>
        <w:pStyle w:val="310"/>
        <w:spacing w:after="0"/>
        <w:jc w:val="both"/>
        <w:rPr>
          <w:sz w:val="22"/>
          <w:szCs w:val="22"/>
        </w:rPr>
      </w:pPr>
      <w:r w:rsidRPr="008C56D8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</w:t>
      </w:r>
      <w:r w:rsidRPr="008C56D8">
        <w:rPr>
          <w:sz w:val="22"/>
          <w:szCs w:val="22"/>
        </w:rPr>
        <w:t>, именуемое в дальнейшем «</w:t>
      </w:r>
      <w:r>
        <w:rPr>
          <w:sz w:val="22"/>
          <w:szCs w:val="22"/>
        </w:rPr>
        <w:t>ПОДРЯДЧИК</w:t>
      </w:r>
      <w:r w:rsidRPr="008C56D8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______________________________________</w:t>
      </w:r>
      <w:r w:rsidRPr="008C56D8">
        <w:rPr>
          <w:sz w:val="22"/>
          <w:szCs w:val="22"/>
        </w:rPr>
        <w:t>, действующего на основании Устава, с другой стороны, вместе именуемые Стороны</w:t>
      </w:r>
      <w:r>
        <w:rPr>
          <w:sz w:val="22"/>
          <w:szCs w:val="22"/>
        </w:rPr>
        <w:t xml:space="preserve"> </w:t>
      </w:r>
      <w:r w:rsidRPr="008C56D8">
        <w:rPr>
          <w:sz w:val="22"/>
          <w:szCs w:val="22"/>
        </w:rPr>
        <w:t>заключили настоящий договор о нижеследующем:</w:t>
      </w:r>
    </w:p>
    <w:p w:rsidR="00272DF8" w:rsidRPr="00CD5CA0" w:rsidRDefault="00272DF8" w:rsidP="00272DF8">
      <w:pPr>
        <w:ind w:firstLine="311"/>
        <w:jc w:val="both"/>
        <w:rPr>
          <w:bCs/>
          <w:sz w:val="22"/>
          <w:szCs w:val="22"/>
        </w:rPr>
      </w:pPr>
    </w:p>
    <w:p w:rsidR="00272DF8" w:rsidRPr="00CD5CA0" w:rsidRDefault="00272DF8" w:rsidP="00272DF8">
      <w:pPr>
        <w:pStyle w:val="caaieiaie2"/>
        <w:spacing w:before="0" w:after="0"/>
        <w:rPr>
          <w:rFonts w:ascii="Times New Roman" w:hAnsi="Times New Roman"/>
          <w:iCs/>
          <w:szCs w:val="22"/>
          <w:lang w:val="ru-RU"/>
        </w:rPr>
      </w:pPr>
      <w:r w:rsidRPr="00CD5CA0">
        <w:rPr>
          <w:rFonts w:ascii="Times New Roman" w:hAnsi="Times New Roman"/>
          <w:iCs/>
          <w:szCs w:val="22"/>
          <w:lang w:val="ru-RU"/>
        </w:rPr>
        <w:t>Статья 1. Предмет договора и сроки производства работ</w:t>
      </w:r>
    </w:p>
    <w:p w:rsidR="00272DF8" w:rsidRPr="00CD5CA0" w:rsidRDefault="00272DF8" w:rsidP="00272DF8">
      <w:pPr>
        <w:rPr>
          <w:bCs/>
          <w:sz w:val="22"/>
          <w:szCs w:val="22"/>
        </w:rPr>
      </w:pPr>
    </w:p>
    <w:p w:rsidR="00272DF8" w:rsidRPr="00CD5CA0" w:rsidRDefault="00272DF8" w:rsidP="00272DF8">
      <w:pPr>
        <w:ind w:right="-55" w:firstLine="284"/>
        <w:jc w:val="both"/>
        <w:rPr>
          <w:sz w:val="22"/>
          <w:szCs w:val="22"/>
        </w:rPr>
      </w:pPr>
      <w:r w:rsidRPr="00CD5CA0">
        <w:rPr>
          <w:bCs/>
          <w:sz w:val="22"/>
          <w:szCs w:val="22"/>
        </w:rPr>
        <w:t xml:space="preserve">1.1. </w:t>
      </w:r>
      <w:r w:rsidRPr="00A24785">
        <w:rPr>
          <w:bCs/>
          <w:sz w:val="22"/>
          <w:szCs w:val="22"/>
        </w:rPr>
        <w:t xml:space="preserve">Подрядчик по заданию Заказчика выполняет </w:t>
      </w:r>
      <w:r w:rsidR="00C7034F">
        <w:rPr>
          <w:b/>
          <w:sz w:val="22"/>
          <w:szCs w:val="22"/>
        </w:rPr>
        <w:t>проектные</w:t>
      </w:r>
      <w:r w:rsidRPr="00A24785">
        <w:rPr>
          <w:b/>
          <w:sz w:val="22"/>
          <w:szCs w:val="22"/>
        </w:rPr>
        <w:t xml:space="preserve"> работ</w:t>
      </w:r>
      <w:r w:rsidR="00C7034F">
        <w:rPr>
          <w:b/>
          <w:sz w:val="22"/>
          <w:szCs w:val="22"/>
        </w:rPr>
        <w:t>ы</w:t>
      </w:r>
      <w:r w:rsidRPr="00A24785">
        <w:rPr>
          <w:b/>
          <w:sz w:val="22"/>
          <w:szCs w:val="22"/>
        </w:rPr>
        <w:t xml:space="preserve"> по </w:t>
      </w:r>
      <w:r w:rsidR="00C7034F">
        <w:rPr>
          <w:b/>
          <w:sz w:val="22"/>
          <w:szCs w:val="22"/>
        </w:rPr>
        <w:t>надстройке второго этажа</w:t>
      </w:r>
      <w:r w:rsidR="00A21243">
        <w:rPr>
          <w:b/>
          <w:sz w:val="22"/>
          <w:szCs w:val="22"/>
        </w:rPr>
        <w:t xml:space="preserve"> (</w:t>
      </w:r>
      <w:proofErr w:type="spellStart"/>
      <w:r w:rsidR="00A21243">
        <w:rPr>
          <w:b/>
          <w:sz w:val="22"/>
          <w:szCs w:val="22"/>
        </w:rPr>
        <w:t>конференцзала</w:t>
      </w:r>
      <w:proofErr w:type="spellEnd"/>
      <w:r w:rsidR="00A21243">
        <w:rPr>
          <w:b/>
          <w:sz w:val="22"/>
          <w:szCs w:val="22"/>
        </w:rPr>
        <w:t xml:space="preserve"> </w:t>
      </w:r>
      <w:proofErr w:type="gramStart"/>
      <w:r w:rsidR="00A21243">
        <w:rPr>
          <w:b/>
          <w:sz w:val="22"/>
          <w:szCs w:val="22"/>
        </w:rPr>
        <w:t>)н</w:t>
      </w:r>
      <w:proofErr w:type="gramEnd"/>
      <w:r w:rsidR="00A21243">
        <w:rPr>
          <w:b/>
          <w:sz w:val="22"/>
          <w:szCs w:val="22"/>
        </w:rPr>
        <w:t xml:space="preserve">ад существующим помещением столовой </w:t>
      </w:r>
      <w:r w:rsidR="007D682C">
        <w:rPr>
          <w:b/>
          <w:sz w:val="22"/>
          <w:szCs w:val="22"/>
        </w:rPr>
        <w:t xml:space="preserve"> ООО «СП «ЯНОС</w:t>
      </w:r>
      <w:r w:rsidRPr="00A24785">
        <w:rPr>
          <w:b/>
          <w:sz w:val="22"/>
          <w:szCs w:val="22"/>
        </w:rPr>
        <w:t xml:space="preserve">», </w:t>
      </w:r>
      <w:r w:rsidRPr="00A24785">
        <w:rPr>
          <w:sz w:val="22"/>
          <w:szCs w:val="22"/>
        </w:rPr>
        <w:t>на</w:t>
      </w:r>
      <w:r w:rsidRPr="00CD5CA0">
        <w:rPr>
          <w:sz w:val="22"/>
          <w:szCs w:val="22"/>
        </w:rPr>
        <w:t xml:space="preserve"> основании </w:t>
      </w:r>
      <w:r>
        <w:rPr>
          <w:sz w:val="22"/>
          <w:szCs w:val="22"/>
        </w:rPr>
        <w:t>Технического задания заказчика</w:t>
      </w:r>
      <w:r w:rsidRPr="00CD5CA0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CD5CA0">
        <w:rPr>
          <w:sz w:val="22"/>
          <w:szCs w:val="22"/>
        </w:rPr>
        <w:t xml:space="preserve"> в приложении № </w:t>
      </w:r>
      <w:r>
        <w:rPr>
          <w:sz w:val="22"/>
          <w:szCs w:val="22"/>
        </w:rPr>
        <w:t>1</w:t>
      </w:r>
      <w:r w:rsidRPr="00CD5CA0">
        <w:rPr>
          <w:sz w:val="22"/>
          <w:szCs w:val="22"/>
        </w:rPr>
        <w:t>.</w:t>
      </w:r>
    </w:p>
    <w:p w:rsidR="00272DF8" w:rsidRPr="00CD5CA0" w:rsidRDefault="00272DF8" w:rsidP="00272DF8">
      <w:pPr>
        <w:ind w:right="-55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1.2. Сроки выполнения работ по п.1.1:</w:t>
      </w:r>
    </w:p>
    <w:p w:rsidR="00272DF8" w:rsidRPr="00CD5CA0" w:rsidRDefault="00272DF8" w:rsidP="00272DF8">
      <w:pPr>
        <w:suppressAutoHyphens/>
        <w:autoSpaceDE w:val="0"/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начало работ – </w:t>
      </w:r>
      <w:r w:rsidR="00B62F27">
        <w:rPr>
          <w:sz w:val="22"/>
          <w:szCs w:val="22"/>
        </w:rPr>
        <w:t>01</w:t>
      </w:r>
      <w:r w:rsidR="00A21243">
        <w:rPr>
          <w:sz w:val="22"/>
          <w:szCs w:val="22"/>
        </w:rPr>
        <w:t xml:space="preserve"> февраля </w:t>
      </w:r>
      <w:r w:rsidRPr="00CD5CA0">
        <w:rPr>
          <w:sz w:val="22"/>
          <w:szCs w:val="22"/>
        </w:rPr>
        <w:t xml:space="preserve"> 201</w:t>
      </w:r>
      <w:r w:rsidR="00A21243">
        <w:rPr>
          <w:sz w:val="22"/>
          <w:szCs w:val="22"/>
        </w:rPr>
        <w:t>5</w:t>
      </w:r>
      <w:r w:rsidRPr="00CD5CA0">
        <w:rPr>
          <w:sz w:val="22"/>
          <w:szCs w:val="22"/>
        </w:rPr>
        <w:t xml:space="preserve"> года</w:t>
      </w:r>
    </w:p>
    <w:p w:rsidR="00272DF8" w:rsidRPr="00CD5CA0" w:rsidRDefault="00272DF8" w:rsidP="00272DF8">
      <w:pPr>
        <w:pStyle w:val="afb"/>
        <w:keepNext/>
        <w:tabs>
          <w:tab w:val="num" w:pos="700"/>
        </w:tabs>
        <w:spacing w:before="0"/>
        <w:ind w:left="0" w:right="0" w:firstLine="284"/>
        <w:jc w:val="both"/>
        <w:rPr>
          <w:color w:val="auto"/>
          <w:sz w:val="22"/>
          <w:szCs w:val="22"/>
        </w:rPr>
      </w:pPr>
      <w:r w:rsidRPr="00CD5CA0">
        <w:rPr>
          <w:color w:val="auto"/>
          <w:sz w:val="22"/>
          <w:szCs w:val="22"/>
        </w:rPr>
        <w:t xml:space="preserve">окончание работ – </w:t>
      </w:r>
      <w:r w:rsidR="00A21243">
        <w:rPr>
          <w:color w:val="auto"/>
          <w:sz w:val="22"/>
          <w:szCs w:val="22"/>
        </w:rPr>
        <w:t xml:space="preserve">15 апреля </w:t>
      </w:r>
      <w:r w:rsidRPr="00CD5CA0">
        <w:rPr>
          <w:color w:val="auto"/>
          <w:sz w:val="22"/>
          <w:szCs w:val="22"/>
        </w:rPr>
        <w:t xml:space="preserve"> 201</w:t>
      </w:r>
      <w:r w:rsidR="00A21243">
        <w:rPr>
          <w:color w:val="auto"/>
          <w:sz w:val="22"/>
          <w:szCs w:val="22"/>
        </w:rPr>
        <w:t>5</w:t>
      </w:r>
      <w:r w:rsidRPr="00CD5CA0">
        <w:rPr>
          <w:color w:val="auto"/>
          <w:sz w:val="22"/>
          <w:szCs w:val="22"/>
        </w:rPr>
        <w:t xml:space="preserve"> года.</w:t>
      </w:r>
    </w:p>
    <w:p w:rsidR="00272DF8" w:rsidRPr="00A24785" w:rsidRDefault="00272DF8" w:rsidP="00272DF8">
      <w:pPr>
        <w:pStyle w:val="afb"/>
        <w:keepNext/>
        <w:spacing w:before="0"/>
        <w:ind w:left="0" w:right="0" w:firstLine="284"/>
        <w:jc w:val="both"/>
        <w:rPr>
          <w:color w:val="auto"/>
          <w:sz w:val="22"/>
          <w:szCs w:val="22"/>
        </w:rPr>
      </w:pPr>
      <w:r w:rsidRPr="00CD5CA0">
        <w:rPr>
          <w:color w:val="auto"/>
          <w:sz w:val="22"/>
          <w:szCs w:val="22"/>
        </w:rPr>
        <w:t xml:space="preserve">1.3. Объемы, виды и сроки выполнения работ, неучтенных в </w:t>
      </w:r>
      <w:r>
        <w:rPr>
          <w:color w:val="auto"/>
          <w:sz w:val="22"/>
          <w:szCs w:val="22"/>
        </w:rPr>
        <w:t>п</w:t>
      </w:r>
      <w:r w:rsidRPr="00CD5CA0">
        <w:rPr>
          <w:color w:val="auto"/>
          <w:sz w:val="22"/>
          <w:szCs w:val="22"/>
        </w:rPr>
        <w:t xml:space="preserve">риложении №1 к настоящему Договору </w:t>
      </w:r>
      <w:r w:rsidRPr="00CD5CA0">
        <w:rPr>
          <w:sz w:val="22"/>
          <w:szCs w:val="22"/>
        </w:rPr>
        <w:t xml:space="preserve">и проводимых в рамках выполнения </w:t>
      </w:r>
      <w:r w:rsidRPr="00CD5CA0">
        <w:rPr>
          <w:bCs/>
          <w:sz w:val="22"/>
          <w:szCs w:val="22"/>
        </w:rPr>
        <w:t>комплекса работ</w:t>
      </w:r>
      <w:r w:rsidRPr="00CD5CA0">
        <w:rPr>
          <w:sz w:val="22"/>
          <w:szCs w:val="22"/>
        </w:rPr>
        <w:t xml:space="preserve"> по </w:t>
      </w:r>
      <w:r w:rsidR="007D682C">
        <w:rPr>
          <w:sz w:val="22"/>
          <w:szCs w:val="22"/>
        </w:rPr>
        <w:t>реконструкции КТП ООО «СП «ЯНОС</w:t>
      </w:r>
      <w:r w:rsidRPr="00A24785">
        <w:rPr>
          <w:sz w:val="22"/>
          <w:szCs w:val="22"/>
        </w:rPr>
        <w:t>»,</w:t>
      </w:r>
      <w:r w:rsidRPr="00A24785">
        <w:rPr>
          <w:color w:val="auto"/>
          <w:sz w:val="22"/>
          <w:szCs w:val="22"/>
        </w:rPr>
        <w:t xml:space="preserve"> по дополнительно выпускаемой документации,</w:t>
      </w:r>
      <w:r w:rsidRPr="00A24785">
        <w:rPr>
          <w:sz w:val="22"/>
          <w:szCs w:val="22"/>
        </w:rPr>
        <w:t xml:space="preserve"> </w:t>
      </w:r>
      <w:r w:rsidRPr="00A24785">
        <w:rPr>
          <w:color w:val="auto"/>
          <w:sz w:val="22"/>
          <w:szCs w:val="22"/>
        </w:rPr>
        <w:t>могут</w:t>
      </w:r>
      <w:r w:rsidRPr="00A24785">
        <w:rPr>
          <w:iCs/>
          <w:color w:val="auto"/>
          <w:sz w:val="22"/>
          <w:szCs w:val="22"/>
        </w:rPr>
        <w:t xml:space="preserve"> </w:t>
      </w:r>
      <w:r w:rsidRPr="00A24785">
        <w:rPr>
          <w:color w:val="auto"/>
          <w:sz w:val="22"/>
          <w:szCs w:val="22"/>
        </w:rPr>
        <w:t>быть оформлены дополнительными соглашениями к настоящему Договору.</w:t>
      </w:r>
    </w:p>
    <w:p w:rsidR="00272DF8" w:rsidRPr="00CD5CA0" w:rsidRDefault="00272DF8" w:rsidP="00272DF8">
      <w:pPr>
        <w:pStyle w:val="32"/>
        <w:spacing w:after="0"/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1.4. Срок действия договора: договор действует до выполнения сторонами принятых на себя  обязательств, но не позднее </w:t>
      </w:r>
      <w:r w:rsidR="00A21243">
        <w:rPr>
          <w:sz w:val="22"/>
          <w:szCs w:val="22"/>
        </w:rPr>
        <w:t>15 апреля 2015</w:t>
      </w:r>
      <w:r w:rsidRPr="00CD5CA0">
        <w:rPr>
          <w:sz w:val="22"/>
          <w:szCs w:val="22"/>
        </w:rPr>
        <w:t xml:space="preserve"> г.</w:t>
      </w:r>
    </w:p>
    <w:p w:rsidR="00272DF8" w:rsidRPr="00CD5CA0" w:rsidRDefault="00272DF8" w:rsidP="00272DF8">
      <w:pPr>
        <w:pStyle w:val="32"/>
        <w:spacing w:after="0"/>
        <w:ind w:firstLine="360"/>
        <w:rPr>
          <w:sz w:val="22"/>
          <w:szCs w:val="22"/>
        </w:rPr>
      </w:pPr>
    </w:p>
    <w:p w:rsidR="00272DF8" w:rsidRPr="00CD5CA0" w:rsidRDefault="00272DF8" w:rsidP="00272DF8">
      <w:pPr>
        <w:pStyle w:val="caaieiaie2"/>
        <w:spacing w:before="0" w:after="0"/>
        <w:rPr>
          <w:rFonts w:ascii="Times New Roman" w:hAnsi="Times New Roman"/>
          <w:iCs/>
          <w:szCs w:val="22"/>
          <w:lang w:val="ru-RU"/>
        </w:rPr>
      </w:pPr>
      <w:r w:rsidRPr="00CD5CA0">
        <w:rPr>
          <w:rFonts w:ascii="Times New Roman" w:hAnsi="Times New Roman"/>
          <w:iCs/>
          <w:szCs w:val="22"/>
          <w:lang w:val="ru-RU"/>
        </w:rPr>
        <w:t>Статья 2. Стоимость работ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Default="00272DF8" w:rsidP="00272DF8">
      <w:pPr>
        <w:ind w:firstLine="426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2.1. Стоимость работ,</w:t>
      </w:r>
      <w:r w:rsidRPr="00CD5CA0">
        <w:rPr>
          <w:b/>
          <w:sz w:val="22"/>
          <w:szCs w:val="22"/>
        </w:rPr>
        <w:t xml:space="preserve"> </w:t>
      </w:r>
      <w:r w:rsidRPr="00CD5CA0">
        <w:rPr>
          <w:sz w:val="22"/>
          <w:szCs w:val="22"/>
        </w:rPr>
        <w:t>предусмотренная п. 1.1 настоящего Договора, определяется протоколом согласования договорной цены (приложение № </w:t>
      </w:r>
      <w:r>
        <w:rPr>
          <w:sz w:val="22"/>
          <w:szCs w:val="22"/>
        </w:rPr>
        <w:t>2</w:t>
      </w:r>
      <w:r w:rsidRPr="00CD5CA0">
        <w:rPr>
          <w:sz w:val="22"/>
          <w:szCs w:val="22"/>
        </w:rPr>
        <w:t xml:space="preserve">), и составляет </w:t>
      </w:r>
      <w:r>
        <w:rPr>
          <w:b/>
          <w:sz w:val="22"/>
          <w:szCs w:val="22"/>
        </w:rPr>
        <w:t>________________________________</w:t>
      </w:r>
      <w:r>
        <w:rPr>
          <w:bCs/>
          <w:sz w:val="22"/>
          <w:szCs w:val="22"/>
        </w:rPr>
        <w:t xml:space="preserve">, </w:t>
      </w:r>
      <w:r w:rsidRPr="00F368DB">
        <w:rPr>
          <w:b/>
          <w:sz w:val="22"/>
          <w:szCs w:val="22"/>
        </w:rPr>
        <w:t xml:space="preserve">в том числе НДС 18% </w:t>
      </w:r>
      <w:r>
        <w:rPr>
          <w:b/>
          <w:sz w:val="22"/>
          <w:szCs w:val="22"/>
        </w:rPr>
        <w:t>_________________________________</w:t>
      </w:r>
      <w:r w:rsidRPr="00F368DB">
        <w:rPr>
          <w:b/>
          <w:sz w:val="22"/>
          <w:szCs w:val="22"/>
        </w:rPr>
        <w:t xml:space="preserve">. </w:t>
      </w:r>
    </w:p>
    <w:p w:rsidR="00272DF8" w:rsidRPr="003E6AA5" w:rsidRDefault="00272DF8" w:rsidP="00272DF8">
      <w:pPr>
        <w:ind w:firstLine="426"/>
        <w:jc w:val="both"/>
        <w:rPr>
          <w:bCs/>
          <w:sz w:val="22"/>
          <w:szCs w:val="22"/>
        </w:rPr>
      </w:pPr>
      <w:r w:rsidRPr="003E6AA5">
        <w:rPr>
          <w:bCs/>
          <w:sz w:val="22"/>
          <w:szCs w:val="22"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272DF8" w:rsidRPr="001754C5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2.2. </w:t>
      </w:r>
      <w:r w:rsidRPr="00CD5CA0">
        <w:rPr>
          <w:sz w:val="22"/>
          <w:szCs w:val="22"/>
        </w:rPr>
        <w:t>Виды и объемы работ перечислены в сметных расчетах, указанных в протоколе согласования договорной цены (приложение № </w:t>
      </w:r>
      <w:r>
        <w:rPr>
          <w:sz w:val="22"/>
          <w:szCs w:val="22"/>
        </w:rPr>
        <w:t>2</w:t>
      </w:r>
      <w:r w:rsidRPr="00CD5CA0">
        <w:rPr>
          <w:sz w:val="22"/>
          <w:szCs w:val="22"/>
        </w:rPr>
        <w:t xml:space="preserve">). </w:t>
      </w:r>
      <w:r w:rsidRPr="00CD5CA0">
        <w:rPr>
          <w:color w:val="000000"/>
          <w:sz w:val="22"/>
          <w:szCs w:val="22"/>
        </w:rPr>
        <w:t xml:space="preserve">Стоимость работ по п.2.1. включает в себя стоимость </w:t>
      </w:r>
      <w:r w:rsidRPr="001754C5">
        <w:rPr>
          <w:sz w:val="22"/>
          <w:szCs w:val="22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</w:t>
      </w:r>
      <w:r>
        <w:rPr>
          <w:sz w:val="22"/>
          <w:szCs w:val="22"/>
        </w:rPr>
        <w:t xml:space="preserve"> договора</w:t>
      </w:r>
      <w:r w:rsidRPr="001754C5">
        <w:rPr>
          <w:sz w:val="22"/>
          <w:szCs w:val="22"/>
        </w:rPr>
        <w:t>, раздела 4 договора.</w:t>
      </w:r>
    </w:p>
    <w:p w:rsidR="00272DF8" w:rsidRDefault="00272DF8" w:rsidP="00272DF8">
      <w:pPr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272DF8" w:rsidRPr="00CD5CA0" w:rsidRDefault="00272DF8" w:rsidP="00272DF8">
      <w:pPr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</w:p>
    <w:p w:rsidR="00272DF8" w:rsidRPr="00CE297F" w:rsidRDefault="00272DF8" w:rsidP="00CE297F">
      <w:pPr>
        <w:pStyle w:val="3"/>
        <w:spacing w:before="120"/>
        <w:jc w:val="center"/>
        <w:rPr>
          <w:b/>
          <w:sz w:val="22"/>
          <w:szCs w:val="22"/>
        </w:rPr>
      </w:pPr>
      <w:r w:rsidRPr="00CE297F">
        <w:rPr>
          <w:b/>
          <w:sz w:val="22"/>
          <w:szCs w:val="22"/>
        </w:rPr>
        <w:t>Статья 3. Обеспечение строительными материалами и оборудованием.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284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3.1. </w:t>
      </w:r>
      <w:r>
        <w:rPr>
          <w:color w:val="000000"/>
          <w:sz w:val="22"/>
          <w:szCs w:val="22"/>
        </w:rPr>
        <w:t>Подряд</w:t>
      </w:r>
      <w:r w:rsidRPr="00CD5CA0">
        <w:rPr>
          <w:color w:val="000000"/>
          <w:sz w:val="22"/>
          <w:szCs w:val="22"/>
        </w:rPr>
        <w:t xml:space="preserve">чик принимает на себя обязательство по обеспечению работ </w:t>
      </w:r>
      <w:r w:rsidRPr="00CD5CA0">
        <w:rPr>
          <w:bCs/>
          <w:sz w:val="22"/>
          <w:szCs w:val="22"/>
        </w:rPr>
        <w:t xml:space="preserve">по п.1.1. </w:t>
      </w:r>
      <w:r>
        <w:rPr>
          <w:color w:val="000000"/>
          <w:sz w:val="22"/>
          <w:szCs w:val="22"/>
        </w:rPr>
        <w:t xml:space="preserve">всеми необходимыми </w:t>
      </w:r>
      <w:r w:rsidRPr="00CD5CA0">
        <w:rPr>
          <w:color w:val="000000"/>
          <w:sz w:val="22"/>
          <w:szCs w:val="22"/>
        </w:rPr>
        <w:t>материалами</w:t>
      </w:r>
      <w:r w:rsidRPr="00CD5CA0">
        <w:rPr>
          <w:bCs/>
          <w:sz w:val="22"/>
          <w:szCs w:val="22"/>
        </w:rPr>
        <w:t xml:space="preserve"> и оборудованием</w:t>
      </w:r>
      <w:r w:rsidRPr="002A38A2">
        <w:rPr>
          <w:bCs/>
          <w:sz w:val="22"/>
          <w:szCs w:val="22"/>
        </w:rPr>
        <w:t xml:space="preserve"> </w:t>
      </w:r>
      <w:r w:rsidRPr="00CD5CA0">
        <w:rPr>
          <w:bCs/>
          <w:sz w:val="22"/>
          <w:szCs w:val="22"/>
        </w:rPr>
        <w:t>согласно проектно-технич</w:t>
      </w:r>
      <w:r w:rsidRPr="00CD5CA0">
        <w:rPr>
          <w:sz w:val="22"/>
          <w:szCs w:val="22"/>
        </w:rPr>
        <w:t>еской документации</w:t>
      </w:r>
      <w:r>
        <w:rPr>
          <w:sz w:val="22"/>
          <w:szCs w:val="22"/>
        </w:rPr>
        <w:t xml:space="preserve">. 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</w:t>
      </w:r>
      <w:r w:rsidRPr="00CD5CA0">
        <w:rPr>
          <w:sz w:val="22"/>
          <w:szCs w:val="22"/>
        </w:rPr>
        <w:t>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CD5CA0">
        <w:rPr>
          <w:sz w:val="22"/>
          <w:szCs w:val="22"/>
        </w:rPr>
        <w:t>. Все предоставляемые для выполнения работ материалы должны иметь (в случаях, предусмотренных законодательством):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Сертификаты качества, выданные производителем,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Сертификаты соответствия Госстандарта Российской Федерации,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Сертификаты страны происхождения,</w:t>
      </w:r>
    </w:p>
    <w:p w:rsidR="00272DF8" w:rsidRPr="00CD5CA0" w:rsidRDefault="00272DF8" w:rsidP="00272DF8">
      <w:pPr>
        <w:numPr>
          <w:ilvl w:val="0"/>
          <w:numId w:val="13"/>
        </w:numPr>
        <w:ind w:left="624"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Технические паспорта и другие документы, удостоверяющие их качество.</w:t>
      </w:r>
    </w:p>
    <w:p w:rsidR="00272DF8" w:rsidRPr="00CD5CA0" w:rsidRDefault="00272DF8" w:rsidP="00272DF8">
      <w:pPr>
        <w:ind w:firstLine="284"/>
        <w:jc w:val="both"/>
        <w:rPr>
          <w:color w:val="000000"/>
          <w:sz w:val="22"/>
          <w:szCs w:val="22"/>
        </w:rPr>
      </w:pPr>
      <w:proofErr w:type="gramStart"/>
      <w:r w:rsidRPr="00CD5CA0">
        <w:rPr>
          <w:sz w:val="22"/>
          <w:szCs w:val="22"/>
        </w:rPr>
        <w:lastRenderedPageBreak/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CD5CA0">
        <w:rPr>
          <w:sz w:val="22"/>
          <w:szCs w:val="22"/>
        </w:rPr>
        <w:t>взрывозащите</w:t>
      </w:r>
      <w:proofErr w:type="spellEnd"/>
      <w:r w:rsidRPr="00CD5CA0">
        <w:rPr>
          <w:sz w:val="22"/>
          <w:szCs w:val="22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CD5CA0">
        <w:rPr>
          <w:sz w:val="23"/>
          <w:szCs w:val="23"/>
        </w:rPr>
        <w:t>и</w:t>
      </w:r>
      <w:r w:rsidRPr="00CD5CA0">
        <w:rPr>
          <w:sz w:val="22"/>
          <w:szCs w:val="22"/>
        </w:rPr>
        <w:t>фикаты соответствия требованиям технического регламента о безопасности машин и оборудования и</w:t>
      </w:r>
      <w:proofErr w:type="gramEnd"/>
      <w:r w:rsidRPr="00CD5CA0">
        <w:rPr>
          <w:sz w:val="22"/>
          <w:szCs w:val="22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CD5CA0">
        <w:rPr>
          <w:color w:val="000000"/>
          <w:sz w:val="22"/>
          <w:szCs w:val="22"/>
        </w:rPr>
        <w:t>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color w:val="000000"/>
          <w:sz w:val="22"/>
          <w:szCs w:val="22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3.</w:t>
      </w:r>
      <w:r>
        <w:rPr>
          <w:sz w:val="22"/>
          <w:szCs w:val="22"/>
        </w:rPr>
        <w:t>4</w:t>
      </w:r>
      <w:r w:rsidRPr="00CD5CA0"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Подряд</w:t>
      </w:r>
      <w:r w:rsidRPr="00CD5CA0">
        <w:rPr>
          <w:color w:val="000000"/>
          <w:sz w:val="22"/>
          <w:szCs w:val="22"/>
        </w:rPr>
        <w:t>чик</w:t>
      </w:r>
      <w:r>
        <w:rPr>
          <w:color w:val="000000"/>
          <w:sz w:val="22"/>
          <w:szCs w:val="22"/>
        </w:rPr>
        <w:t xml:space="preserve"> </w:t>
      </w:r>
      <w:r w:rsidRPr="00CD5CA0">
        <w:rPr>
          <w:sz w:val="22"/>
          <w:szCs w:val="22"/>
        </w:rPr>
        <w:t xml:space="preserve"> </w:t>
      </w:r>
      <w:r>
        <w:rPr>
          <w:sz w:val="22"/>
          <w:szCs w:val="22"/>
        </w:rPr>
        <w:t>несёт</w:t>
      </w:r>
      <w:r w:rsidRPr="00623138">
        <w:rPr>
          <w:sz w:val="22"/>
          <w:szCs w:val="22"/>
        </w:rPr>
        <w:t xml:space="preserve"> </w:t>
      </w:r>
      <w:r w:rsidRPr="00CD5CA0">
        <w:rPr>
          <w:sz w:val="22"/>
          <w:szCs w:val="22"/>
        </w:rPr>
        <w:t xml:space="preserve">ответственность за не соответствие </w:t>
      </w:r>
      <w:r>
        <w:rPr>
          <w:sz w:val="22"/>
          <w:szCs w:val="22"/>
        </w:rPr>
        <w:t xml:space="preserve"> поставляемых материалов и оборудования </w:t>
      </w:r>
      <w:r w:rsidRPr="00CD5CA0">
        <w:rPr>
          <w:sz w:val="22"/>
          <w:szCs w:val="22"/>
        </w:rPr>
        <w:t>техническим спецификациям, государственным стандартам и техническим условиям.</w:t>
      </w:r>
    </w:p>
    <w:p w:rsidR="00272DF8" w:rsidRPr="00CD5CA0" w:rsidRDefault="00272DF8" w:rsidP="00272DF8">
      <w:pPr>
        <w:ind w:firstLine="348"/>
        <w:jc w:val="center"/>
        <w:rPr>
          <w:b/>
          <w:iCs/>
          <w:color w:val="000000"/>
          <w:sz w:val="22"/>
          <w:szCs w:val="22"/>
        </w:rPr>
      </w:pPr>
    </w:p>
    <w:p w:rsidR="00272DF8" w:rsidRPr="00CE297F" w:rsidRDefault="00272DF8" w:rsidP="00CE297F">
      <w:pPr>
        <w:jc w:val="center"/>
        <w:rPr>
          <w:b/>
          <w:iCs/>
          <w:color w:val="000000"/>
          <w:sz w:val="22"/>
          <w:szCs w:val="22"/>
        </w:rPr>
      </w:pPr>
      <w:r w:rsidRPr="00CE297F">
        <w:rPr>
          <w:b/>
          <w:iCs/>
          <w:color w:val="000000"/>
          <w:sz w:val="22"/>
          <w:szCs w:val="22"/>
        </w:rPr>
        <w:t>Статья 4. Обязанности Подрядчика</w:t>
      </w:r>
    </w:p>
    <w:p w:rsidR="00272DF8" w:rsidRPr="00CD5CA0" w:rsidRDefault="00272DF8" w:rsidP="00272DF8">
      <w:pPr>
        <w:ind w:firstLine="348"/>
        <w:jc w:val="center"/>
        <w:rPr>
          <w:b/>
          <w:i/>
          <w:iCs/>
          <w:color w:val="000000"/>
          <w:sz w:val="22"/>
          <w:szCs w:val="22"/>
        </w:rPr>
      </w:pPr>
    </w:p>
    <w:p w:rsidR="00272DF8" w:rsidRPr="00CD5CA0" w:rsidRDefault="00272DF8" w:rsidP="00CE297F">
      <w:pPr>
        <w:tabs>
          <w:tab w:val="left" w:pos="1240"/>
        </w:tabs>
        <w:jc w:val="center"/>
        <w:rPr>
          <w:b/>
          <w:color w:val="000000"/>
          <w:sz w:val="22"/>
          <w:szCs w:val="22"/>
        </w:rPr>
      </w:pPr>
      <w:r w:rsidRPr="00CD5CA0">
        <w:rPr>
          <w:b/>
          <w:color w:val="000000"/>
          <w:sz w:val="22"/>
          <w:szCs w:val="22"/>
        </w:rPr>
        <w:t>Для выполнения работ по настоящему договору Подрядчик обязан:</w:t>
      </w:r>
    </w:p>
    <w:p w:rsidR="00272DF8" w:rsidRPr="00CD5CA0" w:rsidRDefault="00272DF8" w:rsidP="00CE297F">
      <w:pPr>
        <w:tabs>
          <w:tab w:val="left" w:pos="284"/>
        </w:tabs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4.2. Обеспечить:</w:t>
      </w:r>
    </w:p>
    <w:p w:rsidR="00272DF8" w:rsidRPr="00796566" w:rsidRDefault="00272DF8" w:rsidP="00272DF8">
      <w:pPr>
        <w:jc w:val="both"/>
        <w:rPr>
          <w:sz w:val="22"/>
          <w:szCs w:val="22"/>
        </w:rPr>
      </w:pPr>
      <w:r w:rsidRPr="00796566">
        <w:rPr>
          <w:sz w:val="22"/>
          <w:szCs w:val="22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272DF8" w:rsidRDefault="00272DF8" w:rsidP="00272DF8">
      <w:pPr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</w:t>
      </w:r>
      <w:r>
        <w:rPr>
          <w:color w:val="000000"/>
          <w:sz w:val="22"/>
          <w:szCs w:val="22"/>
        </w:rPr>
        <w:t xml:space="preserve"> </w:t>
      </w:r>
    </w:p>
    <w:p w:rsidR="00272DF8" w:rsidRPr="00A14CBA" w:rsidRDefault="00272DF8" w:rsidP="00272DF8">
      <w:pPr>
        <w:jc w:val="both"/>
        <w:rPr>
          <w:color w:val="000000"/>
          <w:sz w:val="22"/>
          <w:szCs w:val="22"/>
        </w:rPr>
      </w:pPr>
      <w:r w:rsidRPr="00A14CBA">
        <w:rPr>
          <w:color w:val="000000"/>
          <w:sz w:val="22"/>
          <w:szCs w:val="22"/>
        </w:rPr>
        <w:t>- в случае</w:t>
      </w:r>
      <w:proofErr w:type="gramStart"/>
      <w:r w:rsidRPr="00A14CBA">
        <w:rPr>
          <w:color w:val="000000"/>
          <w:sz w:val="22"/>
          <w:szCs w:val="22"/>
        </w:rPr>
        <w:t>,</w:t>
      </w:r>
      <w:proofErr w:type="gramEnd"/>
      <w:r w:rsidRPr="00A14CBA">
        <w:rPr>
          <w:color w:val="000000"/>
          <w:sz w:val="22"/>
          <w:szCs w:val="22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</w:t>
      </w:r>
      <w:r>
        <w:rPr>
          <w:color w:val="000000"/>
          <w:sz w:val="22"/>
          <w:szCs w:val="22"/>
        </w:rPr>
        <w:t>бязан определить самостоятельно;</w:t>
      </w:r>
    </w:p>
    <w:p w:rsidR="00272DF8" w:rsidRPr="00CD5CA0" w:rsidRDefault="00272DF8" w:rsidP="00272DF8">
      <w:pPr>
        <w:jc w:val="both"/>
        <w:rPr>
          <w:sz w:val="22"/>
          <w:szCs w:val="22"/>
        </w:rPr>
      </w:pPr>
      <w:r w:rsidRPr="00CD5CA0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72DF8" w:rsidRPr="00CD5CA0" w:rsidRDefault="00272DF8" w:rsidP="00272DF8">
      <w:pPr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4.4. Соблюдать требования следующих локальных нормативных актов Заказчика: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>- Инструкци</w:t>
      </w:r>
      <w:r>
        <w:rPr>
          <w:sz w:val="22"/>
          <w:szCs w:val="22"/>
        </w:rPr>
        <w:t>я</w:t>
      </w:r>
      <w:r w:rsidRPr="00B729AD">
        <w:rPr>
          <w:sz w:val="22"/>
          <w:szCs w:val="22"/>
        </w:rPr>
        <w:t xml:space="preserve"> по общим правилам охраны труда, пожарной безопасности в </w:t>
      </w:r>
      <w:r>
        <w:rPr>
          <w:sz w:val="22"/>
          <w:szCs w:val="22"/>
        </w:rPr>
        <w:br/>
      </w:r>
      <w:r w:rsidR="007D682C">
        <w:rPr>
          <w:sz w:val="22"/>
          <w:szCs w:val="22"/>
        </w:rPr>
        <w:t>ООО «СП «ЯНОС</w:t>
      </w:r>
      <w:r w:rsidRPr="00B729AD">
        <w:rPr>
          <w:sz w:val="22"/>
          <w:szCs w:val="22"/>
        </w:rPr>
        <w:t>»;</w:t>
      </w:r>
    </w:p>
    <w:p w:rsidR="00272DF8" w:rsidRPr="00B729AD" w:rsidRDefault="00CE297F" w:rsidP="00CE297F">
      <w:pPr>
        <w:ind w:left="284" w:right="57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272DF8" w:rsidRPr="00B729AD">
        <w:rPr>
          <w:sz w:val="22"/>
          <w:szCs w:val="22"/>
        </w:rPr>
        <w:t>Инструкци</w:t>
      </w:r>
      <w:r w:rsidR="00272DF8">
        <w:rPr>
          <w:sz w:val="22"/>
          <w:szCs w:val="22"/>
        </w:rPr>
        <w:t>я</w:t>
      </w:r>
      <w:r w:rsidR="00272DF8" w:rsidRPr="00B729AD">
        <w:rPr>
          <w:sz w:val="22"/>
          <w:szCs w:val="22"/>
        </w:rPr>
        <w:t xml:space="preserve"> по организации и безопасному производству ремонтных работ в </w:t>
      </w:r>
      <w:r w:rsidR="00272DF8">
        <w:rPr>
          <w:sz w:val="22"/>
          <w:szCs w:val="22"/>
        </w:rPr>
        <w:br/>
      </w:r>
      <w:r w:rsidR="007D682C">
        <w:rPr>
          <w:sz w:val="22"/>
          <w:szCs w:val="22"/>
        </w:rPr>
        <w:t>ООО «СП «ЯНОС</w:t>
      </w:r>
      <w:r w:rsidR="00272DF8" w:rsidRPr="00B729AD">
        <w:rPr>
          <w:sz w:val="22"/>
          <w:szCs w:val="22"/>
        </w:rPr>
        <w:t>»;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 xml:space="preserve">- </w:t>
      </w:r>
      <w:r w:rsidR="00CE297F">
        <w:rPr>
          <w:sz w:val="22"/>
          <w:szCs w:val="22"/>
        </w:rPr>
        <w:tab/>
      </w:r>
      <w:r w:rsidRPr="00B729AD">
        <w:rPr>
          <w:sz w:val="22"/>
          <w:szCs w:val="22"/>
        </w:rPr>
        <w:t>Инструкци</w:t>
      </w:r>
      <w:r>
        <w:rPr>
          <w:sz w:val="22"/>
          <w:szCs w:val="22"/>
        </w:rPr>
        <w:t>я</w:t>
      </w:r>
      <w:r w:rsidR="00860201">
        <w:rPr>
          <w:sz w:val="22"/>
          <w:szCs w:val="22"/>
        </w:rPr>
        <w:t xml:space="preserve"> </w:t>
      </w:r>
      <w:r w:rsidRPr="00B729AD">
        <w:rPr>
          <w:sz w:val="22"/>
          <w:szCs w:val="22"/>
        </w:rPr>
        <w:t xml:space="preserve"> по охране труда при работе на высоте;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>- Инструкци</w:t>
      </w:r>
      <w:r>
        <w:rPr>
          <w:sz w:val="22"/>
          <w:szCs w:val="22"/>
        </w:rPr>
        <w:t>я</w:t>
      </w:r>
      <w:r w:rsidRPr="00B729AD">
        <w:rPr>
          <w:sz w:val="22"/>
          <w:szCs w:val="22"/>
        </w:rPr>
        <w:t xml:space="preserve"> по содержанию и применению первичных средств пожаротушения </w:t>
      </w:r>
      <w:r>
        <w:rPr>
          <w:sz w:val="22"/>
          <w:szCs w:val="22"/>
        </w:rPr>
        <w:br/>
      </w:r>
      <w:r w:rsidR="007D682C">
        <w:rPr>
          <w:sz w:val="22"/>
          <w:szCs w:val="22"/>
        </w:rPr>
        <w:t>ООО «СП «ЯНОС</w:t>
      </w:r>
      <w:r w:rsidRPr="00B729AD">
        <w:rPr>
          <w:sz w:val="22"/>
          <w:szCs w:val="22"/>
        </w:rPr>
        <w:t>»;</w:t>
      </w:r>
    </w:p>
    <w:p w:rsidR="00272DF8" w:rsidRPr="00B729AD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B729AD">
        <w:rPr>
          <w:sz w:val="22"/>
          <w:szCs w:val="22"/>
        </w:rPr>
        <w:t xml:space="preserve">- </w:t>
      </w:r>
      <w:r w:rsidR="00CE297F">
        <w:rPr>
          <w:sz w:val="22"/>
          <w:szCs w:val="22"/>
        </w:rPr>
        <w:tab/>
      </w:r>
      <w:r w:rsidRPr="00B729AD">
        <w:rPr>
          <w:sz w:val="22"/>
          <w:szCs w:val="22"/>
        </w:rPr>
        <w:t>Инструкци</w:t>
      </w:r>
      <w:r>
        <w:rPr>
          <w:sz w:val="22"/>
          <w:szCs w:val="22"/>
        </w:rPr>
        <w:t>я</w:t>
      </w:r>
      <w:r w:rsidR="00860201">
        <w:rPr>
          <w:sz w:val="22"/>
          <w:szCs w:val="22"/>
        </w:rPr>
        <w:t xml:space="preserve"> </w:t>
      </w:r>
      <w:r w:rsidRPr="00B729AD">
        <w:rPr>
          <w:sz w:val="22"/>
          <w:szCs w:val="22"/>
        </w:rPr>
        <w:t xml:space="preserve"> по организации безопасного проведения пожароопасных ра</w:t>
      </w:r>
      <w:r w:rsidR="007D682C">
        <w:rPr>
          <w:sz w:val="22"/>
          <w:szCs w:val="22"/>
        </w:rPr>
        <w:t>бот на объектах ООО «СП «ЯНОС</w:t>
      </w:r>
      <w:r w:rsidRPr="00B729AD">
        <w:rPr>
          <w:sz w:val="22"/>
          <w:szCs w:val="22"/>
        </w:rPr>
        <w:t>»;</w:t>
      </w:r>
    </w:p>
    <w:p w:rsidR="00272DF8" w:rsidRPr="00A730DE" w:rsidRDefault="00272DF8" w:rsidP="00CE297F">
      <w:pPr>
        <w:ind w:left="284" w:right="57" w:hanging="284"/>
        <w:jc w:val="both"/>
        <w:rPr>
          <w:sz w:val="22"/>
          <w:szCs w:val="22"/>
          <w:u w:val="single"/>
        </w:rPr>
      </w:pPr>
      <w:r w:rsidRPr="00B729AD">
        <w:rPr>
          <w:sz w:val="22"/>
          <w:szCs w:val="22"/>
        </w:rPr>
        <w:t xml:space="preserve">-  </w:t>
      </w:r>
      <w:r w:rsidR="00CE297F">
        <w:rPr>
          <w:sz w:val="22"/>
          <w:szCs w:val="22"/>
        </w:rPr>
        <w:tab/>
      </w:r>
      <w:r w:rsidR="007D682C">
        <w:rPr>
          <w:sz w:val="22"/>
          <w:szCs w:val="22"/>
        </w:rPr>
        <w:t xml:space="preserve">План  </w:t>
      </w:r>
      <w:r w:rsidRPr="00A730DE">
        <w:rPr>
          <w:sz w:val="22"/>
          <w:szCs w:val="22"/>
        </w:rPr>
        <w:t xml:space="preserve"> эвакуации людей на случай пожара;</w:t>
      </w:r>
    </w:p>
    <w:p w:rsidR="00272DF8" w:rsidRPr="00A730DE" w:rsidRDefault="00272DF8" w:rsidP="00CE297F">
      <w:pPr>
        <w:ind w:left="284" w:right="57" w:hanging="284"/>
        <w:jc w:val="both"/>
        <w:rPr>
          <w:sz w:val="22"/>
          <w:szCs w:val="22"/>
        </w:rPr>
      </w:pPr>
      <w:r w:rsidRPr="00A730DE">
        <w:rPr>
          <w:sz w:val="22"/>
          <w:szCs w:val="22"/>
        </w:rPr>
        <w:t xml:space="preserve">- </w:t>
      </w:r>
      <w:r w:rsidR="00CE297F">
        <w:rPr>
          <w:sz w:val="22"/>
          <w:szCs w:val="22"/>
        </w:rPr>
        <w:tab/>
      </w:r>
      <w:r w:rsidR="007D682C">
        <w:rPr>
          <w:sz w:val="22"/>
          <w:szCs w:val="22"/>
        </w:rPr>
        <w:t xml:space="preserve">Положение </w:t>
      </w:r>
      <w:r w:rsidRPr="00A730DE">
        <w:rPr>
          <w:sz w:val="22"/>
          <w:szCs w:val="22"/>
        </w:rPr>
        <w:t xml:space="preserve"> о пропускном и </w:t>
      </w:r>
      <w:proofErr w:type="spellStart"/>
      <w:r w:rsidRPr="00A730DE">
        <w:rPr>
          <w:sz w:val="22"/>
          <w:szCs w:val="22"/>
        </w:rPr>
        <w:t>внутр</w:t>
      </w:r>
      <w:r>
        <w:rPr>
          <w:sz w:val="22"/>
          <w:szCs w:val="22"/>
        </w:rPr>
        <w:t>иобъектовом</w:t>
      </w:r>
      <w:proofErr w:type="spellEnd"/>
      <w:r w:rsidRPr="00A730DE">
        <w:rPr>
          <w:sz w:val="22"/>
          <w:szCs w:val="22"/>
        </w:rPr>
        <w:t xml:space="preserve"> </w:t>
      </w:r>
      <w:proofErr w:type="gramStart"/>
      <w:r w:rsidRPr="00A730DE">
        <w:rPr>
          <w:sz w:val="22"/>
          <w:szCs w:val="22"/>
        </w:rPr>
        <w:t>режимах</w:t>
      </w:r>
      <w:proofErr w:type="gramEnd"/>
      <w:r w:rsidRPr="00A730DE">
        <w:rPr>
          <w:sz w:val="22"/>
          <w:szCs w:val="22"/>
        </w:rPr>
        <w:t xml:space="preserve"> в ООО «</w:t>
      </w:r>
      <w:r w:rsidR="007D682C">
        <w:rPr>
          <w:sz w:val="22"/>
          <w:szCs w:val="22"/>
        </w:rPr>
        <w:t>СП «ЯНОС</w:t>
      </w:r>
      <w:r w:rsidRPr="00A730DE">
        <w:rPr>
          <w:sz w:val="22"/>
          <w:szCs w:val="22"/>
        </w:rPr>
        <w:t>»</w:t>
      </w:r>
    </w:p>
    <w:p w:rsidR="00272DF8" w:rsidRPr="00A730DE" w:rsidRDefault="00272DF8" w:rsidP="00272DF8">
      <w:pPr>
        <w:ind w:firstLine="426"/>
        <w:jc w:val="both"/>
        <w:rPr>
          <w:color w:val="000000"/>
          <w:sz w:val="22"/>
          <w:szCs w:val="22"/>
        </w:rPr>
      </w:pPr>
      <w:r w:rsidRPr="00A730DE">
        <w:rPr>
          <w:color w:val="000000"/>
          <w:sz w:val="22"/>
          <w:szCs w:val="22"/>
        </w:rPr>
        <w:t>4.5. В целях надлежащего выполнения работ по настоящему договору Подрядчик принимает на себя обязательство и</w:t>
      </w:r>
      <w:r w:rsidRPr="00A730DE">
        <w:rPr>
          <w:sz w:val="22"/>
          <w:szCs w:val="22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272DF8" w:rsidRPr="00A730DE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A730DE">
        <w:rPr>
          <w:color w:val="000000"/>
          <w:sz w:val="22"/>
          <w:szCs w:val="22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A730DE">
        <w:rPr>
          <w:color w:val="000000"/>
          <w:sz w:val="22"/>
          <w:szCs w:val="22"/>
        </w:rPr>
        <w:t xml:space="preserve">4.7. Названные в </w:t>
      </w:r>
      <w:proofErr w:type="spellStart"/>
      <w:r w:rsidRPr="00A730DE">
        <w:rPr>
          <w:color w:val="000000"/>
          <w:sz w:val="22"/>
          <w:szCs w:val="22"/>
        </w:rPr>
        <w:t>п.п</w:t>
      </w:r>
      <w:proofErr w:type="spellEnd"/>
      <w:r w:rsidRPr="00A730DE">
        <w:rPr>
          <w:color w:val="000000"/>
          <w:sz w:val="22"/>
          <w:szCs w:val="22"/>
        </w:rPr>
        <w:t>. 4.4 локальные акты Подрядчик на момент подписания настоящего договора</w:t>
      </w:r>
      <w:r w:rsidRPr="00CD5CA0">
        <w:rPr>
          <w:color w:val="000000"/>
          <w:sz w:val="22"/>
          <w:szCs w:val="22"/>
        </w:rPr>
        <w:t xml:space="preserve"> получил и с ними ознакомлен.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lastRenderedPageBreak/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CD5CA0">
        <w:rPr>
          <w:color w:val="000000"/>
          <w:sz w:val="22"/>
          <w:szCs w:val="22"/>
        </w:rPr>
        <w:t>контроль за</w:t>
      </w:r>
      <w:proofErr w:type="gramEnd"/>
      <w:r w:rsidRPr="00CD5CA0">
        <w:rPr>
          <w:color w:val="000000"/>
          <w:sz w:val="22"/>
          <w:szCs w:val="22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4.11. В случае привлечения Подрядчиком (субподрядчиками) для выполнения </w:t>
      </w:r>
      <w:proofErr w:type="gramStart"/>
      <w:r w:rsidRPr="00CD5CA0">
        <w:rPr>
          <w:color w:val="000000"/>
          <w:sz w:val="22"/>
          <w:szCs w:val="22"/>
        </w:rPr>
        <w:t>работ</w:t>
      </w:r>
      <w:proofErr w:type="gramEnd"/>
      <w:r w:rsidRPr="00CD5CA0">
        <w:rPr>
          <w:color w:val="000000"/>
          <w:sz w:val="22"/>
          <w:szCs w:val="22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272DF8" w:rsidRPr="00287CF6" w:rsidRDefault="00272DF8" w:rsidP="00272DF8">
      <w:pPr>
        <w:ind w:firstLine="348"/>
        <w:jc w:val="both"/>
        <w:rPr>
          <w:color w:val="4F81BD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4.15. Заказчик вправе в любое время осуществлять </w:t>
      </w:r>
      <w:proofErr w:type="gramStart"/>
      <w:r w:rsidRPr="00CD5CA0">
        <w:rPr>
          <w:color w:val="000000"/>
          <w:sz w:val="22"/>
          <w:szCs w:val="22"/>
        </w:rPr>
        <w:t>контроль за</w:t>
      </w:r>
      <w:proofErr w:type="gramEnd"/>
      <w:r w:rsidRPr="00CD5CA0">
        <w:rPr>
          <w:color w:val="000000"/>
          <w:sz w:val="22"/>
          <w:szCs w:val="22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4.16. Несоблюдение Подрядчиком и третьими лицами, привлеченными к выполнению работ, требований настоящей статьи </w:t>
      </w:r>
      <w:r>
        <w:rPr>
          <w:sz w:val="22"/>
          <w:szCs w:val="22"/>
        </w:rPr>
        <w:t xml:space="preserve">(4) </w:t>
      </w:r>
      <w:r w:rsidRPr="00CD5CA0">
        <w:rPr>
          <w:sz w:val="22"/>
          <w:szCs w:val="22"/>
        </w:rPr>
        <w:t>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4.17. Обеспечить содержание и уборку строительной площадки и прилегающей непосредственно к ней территории.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4.18. Вывезти в 10 - </w:t>
      </w:r>
      <w:proofErr w:type="spellStart"/>
      <w:r w:rsidRPr="00CD5CA0">
        <w:rPr>
          <w:sz w:val="22"/>
          <w:szCs w:val="22"/>
        </w:rPr>
        <w:t>дневный</w:t>
      </w:r>
      <w:proofErr w:type="spellEnd"/>
      <w:r w:rsidRPr="00CD5CA0">
        <w:rPr>
          <w:sz w:val="22"/>
          <w:szCs w:val="22"/>
        </w:rPr>
        <w:t xml:space="preserve">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4.19. </w:t>
      </w:r>
      <w:proofErr w:type="gramStart"/>
      <w:r w:rsidRPr="00CD5CA0">
        <w:rPr>
          <w:sz w:val="22"/>
          <w:szCs w:val="22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272DF8" w:rsidRPr="00CD5CA0" w:rsidRDefault="00272DF8" w:rsidP="00272DF8">
      <w:pPr>
        <w:pStyle w:val="32"/>
        <w:spacing w:after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272DF8" w:rsidRPr="00CD5CA0" w:rsidRDefault="00272DF8" w:rsidP="00272DF8">
      <w:pPr>
        <w:pStyle w:val="32"/>
        <w:spacing w:after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lastRenderedPageBreak/>
        <w:t>Подрядчик н</w:t>
      </w:r>
      <w:r>
        <w:rPr>
          <w:sz w:val="22"/>
          <w:szCs w:val="22"/>
        </w:rPr>
        <w:t>аправляет Заказчику</w:t>
      </w:r>
      <w:r w:rsidRPr="00CD5CA0">
        <w:rPr>
          <w:sz w:val="22"/>
          <w:szCs w:val="22"/>
        </w:rPr>
        <w:t xml:space="preserve">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272DF8" w:rsidRPr="00CD5CA0" w:rsidRDefault="00272DF8" w:rsidP="00272DF8">
      <w:pPr>
        <w:pStyle w:val="32"/>
        <w:spacing w:after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Привлечение субподрядчиком для выполнения работ по договору третьих лиц (</w:t>
      </w:r>
      <w:proofErr w:type="spellStart"/>
      <w:r w:rsidRPr="00CD5CA0">
        <w:rPr>
          <w:sz w:val="22"/>
          <w:szCs w:val="22"/>
        </w:rPr>
        <w:t>субсубподрядчиков</w:t>
      </w:r>
      <w:proofErr w:type="spellEnd"/>
      <w:r w:rsidRPr="00CD5CA0">
        <w:rPr>
          <w:sz w:val="22"/>
          <w:szCs w:val="22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CD5CA0">
        <w:rPr>
          <w:sz w:val="22"/>
          <w:szCs w:val="22"/>
        </w:rPr>
        <w:t>субсубподрядчиков</w:t>
      </w:r>
      <w:proofErr w:type="spellEnd"/>
      <w:r w:rsidRPr="00CD5CA0">
        <w:rPr>
          <w:sz w:val="22"/>
          <w:szCs w:val="22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CD5CA0">
        <w:rPr>
          <w:sz w:val="22"/>
          <w:szCs w:val="22"/>
        </w:rPr>
        <w:t>субсубподрядчиков</w:t>
      </w:r>
      <w:proofErr w:type="spellEnd"/>
      <w:r w:rsidRPr="00CD5CA0">
        <w:rPr>
          <w:sz w:val="22"/>
          <w:szCs w:val="22"/>
        </w:rPr>
        <w:t xml:space="preserve">. Привлечение </w:t>
      </w:r>
      <w:proofErr w:type="spellStart"/>
      <w:r w:rsidRPr="00CD5CA0">
        <w:rPr>
          <w:sz w:val="22"/>
          <w:szCs w:val="22"/>
        </w:rPr>
        <w:t>субсубподрядчиком</w:t>
      </w:r>
      <w:proofErr w:type="spellEnd"/>
      <w:r w:rsidRPr="00CD5CA0">
        <w:rPr>
          <w:sz w:val="22"/>
          <w:szCs w:val="22"/>
        </w:rPr>
        <w:t xml:space="preserve"> третьих лиц для выполнения работ по договору не допускается.</w:t>
      </w:r>
    </w:p>
    <w:p w:rsidR="00272DF8" w:rsidRPr="00CD5CA0" w:rsidRDefault="00272DF8" w:rsidP="00272DF8">
      <w:pPr>
        <w:pStyle w:val="23"/>
        <w:spacing w:after="0" w:line="240" w:lineRule="auto"/>
        <w:ind w:left="0"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4.21. Немедленно известить Заказчика и до получения от него указаний приостановить работы при обнаружении:</w:t>
      </w:r>
    </w:p>
    <w:p w:rsidR="00272DF8" w:rsidRPr="00CD5CA0" w:rsidRDefault="00272DF8" w:rsidP="00272DF8">
      <w:pPr>
        <w:numPr>
          <w:ilvl w:val="0"/>
          <w:numId w:val="15"/>
        </w:numPr>
        <w:tabs>
          <w:tab w:val="clear" w:pos="794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272DF8" w:rsidRPr="00CD5CA0" w:rsidRDefault="00272DF8" w:rsidP="00272DF8">
      <w:pPr>
        <w:numPr>
          <w:ilvl w:val="0"/>
          <w:numId w:val="15"/>
        </w:numPr>
        <w:tabs>
          <w:tab w:val="clear" w:pos="794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4.22. </w:t>
      </w:r>
      <w:proofErr w:type="gramStart"/>
      <w:r w:rsidRPr="00CD5CA0">
        <w:rPr>
          <w:sz w:val="22"/>
          <w:szCs w:val="22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272DF8" w:rsidRPr="003E6AA5" w:rsidRDefault="00272DF8" w:rsidP="00272DF8">
      <w:pPr>
        <w:pStyle w:val="af1"/>
        <w:ind w:firstLine="348"/>
        <w:jc w:val="both"/>
        <w:rPr>
          <w:sz w:val="22"/>
          <w:szCs w:val="22"/>
        </w:rPr>
      </w:pPr>
      <w:r w:rsidRPr="003E6AA5">
        <w:rPr>
          <w:sz w:val="22"/>
          <w:szCs w:val="22"/>
        </w:rPr>
        <w:t xml:space="preserve">4.25. </w:t>
      </w:r>
      <w:r>
        <w:rPr>
          <w:sz w:val="22"/>
          <w:szCs w:val="22"/>
        </w:rPr>
        <w:t xml:space="preserve">В случае если </w:t>
      </w:r>
      <w:r w:rsidRPr="003E6AA5">
        <w:rPr>
          <w:sz w:val="22"/>
          <w:szCs w:val="22"/>
        </w:rPr>
        <w:t xml:space="preserve">Подрядчик </w:t>
      </w:r>
      <w:r>
        <w:rPr>
          <w:sz w:val="22"/>
          <w:szCs w:val="22"/>
        </w:rPr>
        <w:t xml:space="preserve">пользовался услугами Заказчика </w:t>
      </w:r>
      <w:r w:rsidRPr="003E6AA5">
        <w:rPr>
          <w:sz w:val="22"/>
          <w:szCs w:val="22"/>
        </w:rPr>
        <w:t>(электроэнергия, подача воды, пара, вывоз мусора, предоставление транспорта и др.)</w:t>
      </w:r>
      <w:r>
        <w:rPr>
          <w:sz w:val="22"/>
          <w:szCs w:val="22"/>
        </w:rPr>
        <w:t>, он</w:t>
      </w:r>
      <w:r w:rsidRPr="003E6AA5">
        <w:rPr>
          <w:sz w:val="22"/>
          <w:szCs w:val="22"/>
        </w:rPr>
        <w:t xml:space="preserve"> обязан оплатить </w:t>
      </w:r>
      <w:r>
        <w:rPr>
          <w:sz w:val="22"/>
          <w:szCs w:val="22"/>
        </w:rPr>
        <w:t xml:space="preserve">эти </w:t>
      </w:r>
      <w:r w:rsidRPr="003E6AA5">
        <w:rPr>
          <w:sz w:val="22"/>
          <w:szCs w:val="22"/>
        </w:rPr>
        <w:t>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272DF8" w:rsidRPr="00CD5CA0" w:rsidRDefault="00272DF8" w:rsidP="00272DF8">
      <w:pPr>
        <w:pStyle w:val="af1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4.2</w:t>
      </w:r>
      <w:r>
        <w:rPr>
          <w:color w:val="000000"/>
          <w:sz w:val="22"/>
          <w:szCs w:val="22"/>
        </w:rPr>
        <w:t>6</w:t>
      </w:r>
      <w:r w:rsidRPr="00CD5CA0">
        <w:rPr>
          <w:color w:val="000000"/>
          <w:sz w:val="22"/>
          <w:szCs w:val="22"/>
        </w:rPr>
        <w:t xml:space="preserve">. Подрядчик несет ответственность за транспортировку с территории </w:t>
      </w:r>
      <w:r>
        <w:rPr>
          <w:color w:val="000000"/>
          <w:sz w:val="22"/>
          <w:szCs w:val="22"/>
        </w:rPr>
        <w:t>Заказчика</w:t>
      </w:r>
      <w:r w:rsidRPr="00CD5CA0">
        <w:rPr>
          <w:color w:val="000000"/>
          <w:sz w:val="22"/>
          <w:szCs w:val="22"/>
        </w:rPr>
        <w:t xml:space="preserve"> и утилизацию строительных отходов и грунта, образовавшихся при выполнении договорных работ</w:t>
      </w:r>
      <w:r>
        <w:rPr>
          <w:color w:val="000000"/>
          <w:sz w:val="22"/>
          <w:szCs w:val="22"/>
        </w:rPr>
        <w:t>.</w:t>
      </w:r>
    </w:p>
    <w:p w:rsidR="00272DF8" w:rsidRPr="003E6AA5" w:rsidRDefault="00272DF8" w:rsidP="00272DF8">
      <w:pPr>
        <w:pStyle w:val="af1"/>
        <w:ind w:firstLine="348"/>
        <w:jc w:val="both"/>
        <w:rPr>
          <w:sz w:val="22"/>
          <w:szCs w:val="22"/>
        </w:rPr>
      </w:pPr>
      <w:r w:rsidRPr="003E6AA5">
        <w:rPr>
          <w:sz w:val="22"/>
          <w:szCs w:val="22"/>
        </w:rPr>
        <w:t>4.2</w:t>
      </w:r>
      <w:r>
        <w:rPr>
          <w:sz w:val="22"/>
          <w:szCs w:val="22"/>
        </w:rPr>
        <w:t>7</w:t>
      </w:r>
      <w:r w:rsidRPr="003E6AA5">
        <w:rPr>
          <w:sz w:val="22"/>
          <w:szCs w:val="22"/>
        </w:rPr>
        <w:t>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272DF8" w:rsidRPr="00CD5CA0" w:rsidRDefault="00272DF8" w:rsidP="00272DF8">
      <w:pPr>
        <w:pStyle w:val="af1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4.</w:t>
      </w:r>
      <w:r>
        <w:rPr>
          <w:color w:val="000000"/>
          <w:sz w:val="22"/>
          <w:szCs w:val="22"/>
        </w:rPr>
        <w:t>28</w:t>
      </w:r>
      <w:r w:rsidRPr="00CD5CA0">
        <w:rPr>
          <w:color w:val="000000"/>
          <w:sz w:val="22"/>
          <w:szCs w:val="22"/>
        </w:rPr>
        <w:t xml:space="preserve">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272DF8" w:rsidRPr="00CD5CA0" w:rsidRDefault="00272DF8" w:rsidP="00272DF8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>4.29</w:t>
      </w:r>
      <w:r w:rsidRPr="00CD5CA0">
        <w:rPr>
          <w:sz w:val="22"/>
          <w:szCs w:val="22"/>
        </w:rPr>
        <w:t>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272DF8" w:rsidRPr="00CD5CA0" w:rsidRDefault="00272DF8" w:rsidP="00272DF8">
      <w:pPr>
        <w:pStyle w:val="af1"/>
        <w:ind w:firstLine="348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4.30</w:t>
      </w:r>
      <w:r w:rsidRPr="00CD5CA0">
        <w:rPr>
          <w:sz w:val="22"/>
          <w:szCs w:val="22"/>
        </w:rPr>
        <w:t>. При готовности к сдаче Заказчику выполненного комплекса работ, Подрядчик</w:t>
      </w:r>
      <w:r w:rsidRPr="00CD5CA0">
        <w:rPr>
          <w:color w:val="000000"/>
          <w:sz w:val="22"/>
          <w:szCs w:val="22"/>
        </w:rPr>
        <w:t xml:space="preserve"> извещает об этом Заказчика не позднее </w:t>
      </w:r>
      <w:r>
        <w:rPr>
          <w:color w:val="000000"/>
          <w:sz w:val="22"/>
          <w:szCs w:val="22"/>
        </w:rPr>
        <w:t>пяти дней</w:t>
      </w:r>
      <w:r w:rsidRPr="00CD5CA0">
        <w:rPr>
          <w:color w:val="000000"/>
          <w:sz w:val="22"/>
          <w:szCs w:val="22"/>
        </w:rPr>
        <w:t xml:space="preserve"> до планируемой даты приёмки результата работ.</w:t>
      </w:r>
    </w:p>
    <w:p w:rsidR="00272DF8" w:rsidRPr="00CD5CA0" w:rsidRDefault="00272DF8" w:rsidP="00272DF8">
      <w:pPr>
        <w:pStyle w:val="a5"/>
        <w:tabs>
          <w:tab w:val="clear" w:pos="4677"/>
          <w:tab w:val="clear" w:pos="9355"/>
        </w:tabs>
        <w:ind w:firstLine="34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4.31</w:t>
      </w:r>
      <w:r w:rsidRPr="00CD5CA0">
        <w:rPr>
          <w:color w:val="000000"/>
          <w:sz w:val="22"/>
          <w:szCs w:val="22"/>
        </w:rPr>
        <w:t xml:space="preserve">. </w:t>
      </w:r>
      <w:r w:rsidRPr="00CD5CA0">
        <w:rPr>
          <w:sz w:val="22"/>
          <w:szCs w:val="22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272DF8" w:rsidRDefault="00272DF8" w:rsidP="00272DF8">
      <w:pPr>
        <w:pStyle w:val="af1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>4.32</w:t>
      </w:r>
      <w:r w:rsidRPr="00CD5CA0">
        <w:rPr>
          <w:sz w:val="22"/>
          <w:szCs w:val="22"/>
        </w:rPr>
        <w:t>. В случае нарушения предусмотренного пунктом 4.3</w:t>
      </w:r>
      <w:r>
        <w:rPr>
          <w:sz w:val="22"/>
          <w:szCs w:val="22"/>
        </w:rPr>
        <w:t>2</w:t>
      </w:r>
      <w:r w:rsidRPr="00CD5CA0">
        <w:rPr>
          <w:sz w:val="22"/>
          <w:szCs w:val="22"/>
        </w:rPr>
        <w:t xml:space="preserve">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CD5CA0">
        <w:rPr>
          <w:sz w:val="22"/>
          <w:szCs w:val="22"/>
        </w:rPr>
        <w:t>т.ч</w:t>
      </w:r>
      <w:proofErr w:type="spellEnd"/>
      <w:r w:rsidRPr="00CD5CA0">
        <w:rPr>
          <w:sz w:val="22"/>
          <w:szCs w:val="22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CD5CA0">
        <w:rPr>
          <w:sz w:val="22"/>
          <w:szCs w:val="22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272DF8" w:rsidRPr="001754C5" w:rsidRDefault="00272DF8" w:rsidP="00272DF8">
      <w:pPr>
        <w:pStyle w:val="af1"/>
        <w:ind w:firstLine="348"/>
        <w:jc w:val="both"/>
        <w:rPr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5. Обязанности Заказчика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center"/>
        <w:rPr>
          <w:b/>
          <w:iCs/>
          <w:color w:val="000000"/>
          <w:sz w:val="22"/>
          <w:szCs w:val="22"/>
        </w:rPr>
      </w:pPr>
      <w:r w:rsidRPr="00CD5CA0">
        <w:rPr>
          <w:b/>
          <w:iCs/>
          <w:color w:val="000000"/>
          <w:sz w:val="22"/>
          <w:szCs w:val="22"/>
        </w:rPr>
        <w:t>Для реализации настоящего договора Заказчик обязан: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lastRenderedPageBreak/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5.2. Произвести приемку и оплату работ, выполненных Подрядчиком, в порядке, предусмотренном в статьях 2 и 10.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272DF8" w:rsidRPr="00CD5CA0" w:rsidRDefault="00272DF8" w:rsidP="00272DF8">
      <w:pPr>
        <w:pStyle w:val="4"/>
        <w:ind w:firstLine="348"/>
        <w:jc w:val="center"/>
        <w:rPr>
          <w:b/>
          <w:bCs/>
          <w:i/>
          <w:sz w:val="22"/>
          <w:szCs w:val="22"/>
        </w:rPr>
      </w:pPr>
    </w:p>
    <w:p w:rsidR="00272DF8" w:rsidRPr="00272DF8" w:rsidRDefault="00272DF8" w:rsidP="00272DF8">
      <w:pPr>
        <w:pStyle w:val="4"/>
        <w:tabs>
          <w:tab w:val="clear" w:pos="864"/>
          <w:tab w:val="num" w:pos="0"/>
        </w:tabs>
        <w:ind w:hanging="5670"/>
        <w:jc w:val="center"/>
        <w:rPr>
          <w:b/>
          <w:bCs/>
          <w:sz w:val="22"/>
          <w:szCs w:val="22"/>
        </w:rPr>
      </w:pPr>
      <w:r w:rsidRPr="00272DF8">
        <w:rPr>
          <w:b/>
          <w:bCs/>
          <w:sz w:val="22"/>
          <w:szCs w:val="22"/>
        </w:rPr>
        <w:t>Статья 6. Право собственности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6.1. После подписания Акта</w:t>
      </w:r>
      <w:r>
        <w:rPr>
          <w:color w:val="000000"/>
          <w:sz w:val="22"/>
          <w:szCs w:val="22"/>
        </w:rPr>
        <w:t>,</w:t>
      </w:r>
      <w:r w:rsidRPr="00CD5CA0">
        <w:rPr>
          <w:color w:val="000000"/>
          <w:sz w:val="22"/>
          <w:szCs w:val="22"/>
        </w:rPr>
        <w:t xml:space="preserve"> оформленного согласно СНиП 3.01.04-87</w:t>
      </w:r>
      <w:r>
        <w:rPr>
          <w:color w:val="000000"/>
          <w:sz w:val="22"/>
          <w:szCs w:val="22"/>
        </w:rPr>
        <w:t>,</w:t>
      </w:r>
      <w:r w:rsidRPr="00CD5CA0">
        <w:rPr>
          <w:color w:val="000000"/>
          <w:sz w:val="22"/>
          <w:szCs w:val="22"/>
        </w:rPr>
        <w:t xml:space="preserve"> Заказчик принимает объект под свою охрану и несет риск возможного его разрушения или повреждения.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272DF8" w:rsidRPr="00CD5CA0" w:rsidRDefault="00272DF8" w:rsidP="00272DF8">
      <w:pPr>
        <w:pStyle w:val="2"/>
        <w:spacing w:before="120"/>
        <w:ind w:firstLine="348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7. Порядок сдачи  выполненных работ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7.2. По заверш</w:t>
      </w:r>
      <w:r>
        <w:rPr>
          <w:color w:val="000000"/>
          <w:sz w:val="22"/>
          <w:szCs w:val="22"/>
        </w:rPr>
        <w:t xml:space="preserve">ению выполнения работ Подрядчик </w:t>
      </w:r>
      <w:r w:rsidRPr="00CD5CA0">
        <w:rPr>
          <w:color w:val="000000"/>
          <w:sz w:val="22"/>
          <w:szCs w:val="22"/>
        </w:rPr>
        <w:t>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272DF8" w:rsidRPr="00CD5CA0" w:rsidRDefault="00272DF8" w:rsidP="00272DF8">
      <w:pPr>
        <w:ind w:firstLine="348"/>
        <w:jc w:val="both"/>
        <w:rPr>
          <w:color w:val="FF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CD5CA0">
        <w:rPr>
          <w:sz w:val="22"/>
          <w:szCs w:val="22"/>
        </w:rPr>
        <w:t>Актом</w:t>
      </w:r>
      <w:r w:rsidRPr="00CD5CA0">
        <w:rPr>
          <w:color w:val="000000"/>
          <w:sz w:val="22"/>
          <w:szCs w:val="22"/>
        </w:rPr>
        <w:t xml:space="preserve"> согласно СНиП 3.01.04-87.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CD5CA0">
        <w:rPr>
          <w:color w:val="000000"/>
          <w:sz w:val="22"/>
          <w:szCs w:val="22"/>
        </w:rPr>
        <w:t>действующими</w:t>
      </w:r>
      <w:proofErr w:type="gramEnd"/>
      <w:r w:rsidRPr="00CD5CA0">
        <w:rPr>
          <w:color w:val="000000"/>
          <w:sz w:val="22"/>
          <w:szCs w:val="22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272DF8" w:rsidRPr="00CD5CA0" w:rsidRDefault="00272DF8" w:rsidP="00272DF8">
      <w:pPr>
        <w:pStyle w:val="2"/>
        <w:spacing w:before="120"/>
        <w:ind w:firstLine="348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8. Порядок приемки  выполненных работ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272DF8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272DF8" w:rsidRPr="00B0092F" w:rsidRDefault="00272DF8" w:rsidP="00272DF8">
      <w:pPr>
        <w:pStyle w:val="afc"/>
        <w:ind w:firstLine="348"/>
        <w:jc w:val="both"/>
      </w:pPr>
      <w:r w:rsidRPr="00B0092F">
        <w:rPr>
          <w:sz w:val="22"/>
          <w:szCs w:val="22"/>
        </w:rPr>
        <w:t xml:space="preserve">8.3. В случаях не подписания </w:t>
      </w:r>
      <w:r w:rsidRPr="00B0092F">
        <w:rPr>
          <w:bCs/>
          <w:sz w:val="22"/>
          <w:szCs w:val="22"/>
        </w:rPr>
        <w:t>Заказчиком</w:t>
      </w:r>
      <w:r w:rsidRPr="00B0092F">
        <w:rPr>
          <w:sz w:val="22"/>
          <w:szCs w:val="22"/>
        </w:rPr>
        <w:t xml:space="preserve"> Акта выполненных работ и/или непредставления им мотивированного отказа </w:t>
      </w:r>
      <w:r w:rsidRPr="00B0092F">
        <w:rPr>
          <w:bCs/>
          <w:sz w:val="22"/>
          <w:szCs w:val="22"/>
        </w:rPr>
        <w:t>Подрядчику</w:t>
      </w:r>
      <w:r w:rsidRPr="00B0092F">
        <w:rPr>
          <w:sz w:val="22"/>
          <w:szCs w:val="22"/>
        </w:rPr>
        <w:t xml:space="preserve"> в течение 5-ти рабочих дней с момента фактического окончания работ и предоставления </w:t>
      </w:r>
      <w:r w:rsidRPr="00B0092F">
        <w:rPr>
          <w:bCs/>
          <w:sz w:val="22"/>
          <w:szCs w:val="22"/>
        </w:rPr>
        <w:t>Подрядчиком</w:t>
      </w:r>
      <w:r w:rsidRPr="00B0092F">
        <w:rPr>
          <w:sz w:val="22"/>
          <w:szCs w:val="22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B0092F">
        <w:rPr>
          <w:bCs/>
          <w:sz w:val="22"/>
          <w:szCs w:val="22"/>
        </w:rPr>
        <w:t>Заказчику</w:t>
      </w:r>
      <w:r w:rsidRPr="00B0092F">
        <w:rPr>
          <w:sz w:val="22"/>
          <w:szCs w:val="22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spacing w:before="120"/>
        <w:ind w:firstLine="348"/>
        <w:rPr>
          <w:iCs/>
          <w:color w:val="000000"/>
          <w:sz w:val="22"/>
          <w:szCs w:val="22"/>
        </w:rPr>
      </w:pPr>
    </w:p>
    <w:p w:rsidR="00272DF8" w:rsidRDefault="00272DF8">
      <w:pPr>
        <w:spacing w:line="276" w:lineRule="auto"/>
        <w:jc w:val="center"/>
        <w:rPr>
          <w:b/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</w:rPr>
        <w:br w:type="page"/>
      </w:r>
    </w:p>
    <w:p w:rsidR="00272DF8" w:rsidRPr="00CD5CA0" w:rsidRDefault="00272DF8" w:rsidP="00272DF8">
      <w:pPr>
        <w:pStyle w:val="2"/>
        <w:spacing w:before="120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lastRenderedPageBreak/>
        <w:t>Статья 9. Гарантии качества по сданным работам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272DF8" w:rsidRPr="00CD5CA0" w:rsidRDefault="00272DF8" w:rsidP="00272DF8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</w:t>
      </w:r>
      <w:r>
        <w:rPr>
          <w:sz w:val="22"/>
          <w:szCs w:val="22"/>
        </w:rPr>
        <w:t xml:space="preserve">на антикоррозионную обработку – 10 лет; </w:t>
      </w:r>
      <w:r w:rsidRPr="00CD5CA0">
        <w:rPr>
          <w:sz w:val="22"/>
          <w:szCs w:val="22"/>
        </w:rPr>
        <w:t xml:space="preserve">на прочие строительные работы - 5 лет; на работы, не являющиеся строительными - 2 года; </w:t>
      </w:r>
      <w:proofErr w:type="gramStart"/>
      <w:r w:rsidRPr="00CD5CA0">
        <w:rPr>
          <w:sz w:val="22"/>
          <w:szCs w:val="22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</w:t>
      </w:r>
      <w:r>
        <w:rPr>
          <w:sz w:val="22"/>
          <w:szCs w:val="22"/>
        </w:rPr>
        <w:t>.</w:t>
      </w:r>
      <w:proofErr w:type="gramEnd"/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272DF8" w:rsidRPr="00CD5CA0" w:rsidRDefault="00272DF8" w:rsidP="00272DF8">
      <w:pPr>
        <w:ind w:firstLine="340"/>
        <w:jc w:val="both"/>
        <w:rPr>
          <w:i/>
          <w:color w:val="000000"/>
          <w:sz w:val="22"/>
          <w:szCs w:val="22"/>
        </w:rPr>
      </w:pPr>
      <w:r w:rsidRPr="00CD5CA0">
        <w:rPr>
          <w:sz w:val="22"/>
          <w:szCs w:val="22"/>
        </w:rPr>
        <w:t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272DF8" w:rsidRPr="00272DF8" w:rsidRDefault="00272DF8" w:rsidP="00272DF8">
      <w:pPr>
        <w:pStyle w:val="caaieiaie2"/>
        <w:spacing w:after="0"/>
        <w:rPr>
          <w:rFonts w:ascii="Times New Roman" w:hAnsi="Times New Roman"/>
          <w:color w:val="000000"/>
          <w:szCs w:val="22"/>
          <w:lang w:val="ru-RU"/>
        </w:rPr>
      </w:pPr>
      <w:r w:rsidRPr="00272DF8">
        <w:rPr>
          <w:rFonts w:ascii="Times New Roman" w:hAnsi="Times New Roman"/>
          <w:color w:val="000000"/>
          <w:szCs w:val="22"/>
          <w:lang w:val="ru-RU"/>
        </w:rPr>
        <w:t xml:space="preserve">Статья 10. Оплата работ и взаиморасчеты </w:t>
      </w:r>
    </w:p>
    <w:p w:rsidR="00272DF8" w:rsidRPr="00272DF8" w:rsidRDefault="00272DF8" w:rsidP="00272DF8">
      <w:pPr>
        <w:rPr>
          <w:b/>
          <w:sz w:val="22"/>
          <w:szCs w:val="22"/>
        </w:rPr>
      </w:pPr>
    </w:p>
    <w:p w:rsidR="00272DF8" w:rsidRPr="00C56BC6" w:rsidDel="00CA6250" w:rsidRDefault="00272DF8" w:rsidP="00272DF8">
      <w:pPr>
        <w:ind w:firstLine="284"/>
        <w:jc w:val="both"/>
        <w:rPr>
          <w:del w:id="1" w:author="TimofeevMA" w:date="2013-05-24T11:11:00Z"/>
          <w:sz w:val="22"/>
          <w:szCs w:val="22"/>
        </w:rPr>
      </w:pPr>
      <w:r w:rsidRPr="00C56BC6">
        <w:rPr>
          <w:sz w:val="22"/>
          <w:szCs w:val="22"/>
        </w:rPr>
        <w:t>10.1 Заказчик обязуется оплатить Подрядчику стоимость выполненных работ в течение 30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56BC6">
        <w:rPr>
          <w:sz w:val="22"/>
          <w:szCs w:val="22"/>
        </w:rPr>
        <w:t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</w:t>
      </w:r>
      <w:r w:rsidRPr="00CD5CA0">
        <w:rPr>
          <w:sz w:val="22"/>
          <w:szCs w:val="22"/>
        </w:rPr>
        <w:t xml:space="preserve"> </w:t>
      </w:r>
    </w:p>
    <w:p w:rsidR="00272DF8" w:rsidRPr="00CD5CA0" w:rsidRDefault="00272DF8" w:rsidP="00272DF8">
      <w:pPr>
        <w:pStyle w:val="24"/>
        <w:spacing w:after="0" w:line="240" w:lineRule="auto"/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272DF8" w:rsidRPr="00CD5CA0" w:rsidRDefault="00272DF8" w:rsidP="00272DF8">
      <w:pPr>
        <w:pStyle w:val="24"/>
        <w:spacing w:after="0" w:line="240" w:lineRule="auto"/>
        <w:ind w:firstLine="284"/>
        <w:jc w:val="both"/>
        <w:rPr>
          <w:sz w:val="22"/>
          <w:szCs w:val="22"/>
        </w:rPr>
      </w:pPr>
      <w:r w:rsidRPr="00C56BC6">
        <w:rPr>
          <w:sz w:val="22"/>
          <w:szCs w:val="22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272DF8" w:rsidRPr="003E6AA5" w:rsidRDefault="00272DF8" w:rsidP="00272DF8">
      <w:pPr>
        <w:ind w:firstLine="284"/>
        <w:jc w:val="both"/>
        <w:rPr>
          <w:sz w:val="22"/>
          <w:szCs w:val="22"/>
        </w:rPr>
      </w:pPr>
      <w:r w:rsidRPr="003E6AA5">
        <w:rPr>
          <w:sz w:val="22"/>
          <w:szCs w:val="22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272DF8" w:rsidRPr="00C56BC6" w:rsidRDefault="00272DF8" w:rsidP="00272DF8">
      <w:pPr>
        <w:pStyle w:val="24"/>
        <w:spacing w:after="0" w:line="240" w:lineRule="auto"/>
        <w:ind w:firstLine="284"/>
        <w:jc w:val="both"/>
        <w:rPr>
          <w:color w:val="FF0000"/>
          <w:sz w:val="22"/>
          <w:szCs w:val="22"/>
        </w:rPr>
      </w:pPr>
      <w:r w:rsidRPr="00C56BC6">
        <w:rPr>
          <w:sz w:val="22"/>
          <w:szCs w:val="22"/>
        </w:rPr>
        <w:t>10.7. При окончании срока действия договора Стороны в течение 30-ти дней составляют двусторонний окончательный акт сверки</w:t>
      </w:r>
      <w:r>
        <w:rPr>
          <w:sz w:val="22"/>
          <w:szCs w:val="22"/>
        </w:rPr>
        <w:t>.</w:t>
      </w:r>
    </w:p>
    <w:p w:rsidR="00272DF8" w:rsidRPr="00C56BC6" w:rsidRDefault="00272DF8" w:rsidP="00272DF8">
      <w:pPr>
        <w:ind w:firstLine="284"/>
        <w:jc w:val="both"/>
        <w:rPr>
          <w:sz w:val="22"/>
          <w:szCs w:val="22"/>
        </w:rPr>
      </w:pPr>
      <w:r w:rsidRPr="00C56BC6">
        <w:rPr>
          <w:sz w:val="22"/>
          <w:szCs w:val="22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272DF8" w:rsidRPr="00CD5CA0" w:rsidRDefault="00272DF8" w:rsidP="00272DF8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10.9. </w:t>
      </w:r>
      <w:r w:rsidRPr="00C56BC6">
        <w:rPr>
          <w:sz w:val="22"/>
          <w:szCs w:val="22"/>
        </w:rPr>
        <w:t>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272DF8" w:rsidRPr="00CD5CA0" w:rsidRDefault="00272DF8" w:rsidP="00272DF8">
      <w:pPr>
        <w:ind w:firstLine="340"/>
        <w:jc w:val="both"/>
        <w:rPr>
          <w:sz w:val="22"/>
          <w:szCs w:val="22"/>
        </w:rPr>
      </w:pPr>
    </w:p>
    <w:p w:rsidR="00272DF8" w:rsidRPr="00CD5CA0" w:rsidRDefault="00272DF8" w:rsidP="00272DF8">
      <w:pPr>
        <w:pStyle w:val="2"/>
        <w:ind w:firstLine="348"/>
        <w:rPr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11. Строительный контроль и надзор Заказчика за исполнением договора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CD5CA0">
        <w:rPr>
          <w:sz w:val="22"/>
          <w:szCs w:val="22"/>
        </w:rPr>
        <w:t xml:space="preserve"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</w:t>
      </w:r>
      <w:r w:rsidRPr="00CD5CA0">
        <w:rPr>
          <w:sz w:val="22"/>
          <w:szCs w:val="22"/>
        </w:rPr>
        <w:lastRenderedPageBreak/>
        <w:t>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272DF8" w:rsidRPr="00CD5CA0" w:rsidRDefault="00272DF8" w:rsidP="00272DF8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272DF8" w:rsidRPr="00CD5CA0" w:rsidRDefault="00272DF8" w:rsidP="00272DF8">
      <w:pPr>
        <w:pStyle w:val="2"/>
        <w:ind w:firstLine="348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12. Изменение условий договора</w:t>
      </w:r>
    </w:p>
    <w:p w:rsidR="00272DF8" w:rsidRPr="00272DF8" w:rsidRDefault="00272DF8" w:rsidP="00272DF8">
      <w:pPr>
        <w:rPr>
          <w:sz w:val="22"/>
          <w:szCs w:val="22"/>
        </w:rPr>
      </w:pPr>
    </w:p>
    <w:p w:rsidR="00272DF8" w:rsidRPr="00272DF8" w:rsidRDefault="00272DF8" w:rsidP="00272DF8">
      <w:pPr>
        <w:ind w:firstLine="348"/>
        <w:jc w:val="center"/>
        <w:rPr>
          <w:b/>
          <w:iCs/>
          <w:color w:val="000000"/>
          <w:sz w:val="22"/>
          <w:szCs w:val="22"/>
        </w:rPr>
      </w:pPr>
      <w:r w:rsidRPr="00272DF8">
        <w:rPr>
          <w:b/>
          <w:iCs/>
          <w:color w:val="000000"/>
          <w:sz w:val="22"/>
          <w:szCs w:val="22"/>
        </w:rPr>
        <w:t>Изменения, связанные с выполнением Сторонами своих обязательств: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272DF8" w:rsidRPr="00CD5CA0" w:rsidRDefault="00272DF8" w:rsidP="00272DF8">
      <w:pPr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Задержки Подрядчиком начала работ более чем на 30 дней по причинам, не зависящим от Заказчика;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Приостановки работ по причинам, не зависящим от Заказчика более чем на 30 дней;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272DF8" w:rsidRPr="003E6AA5" w:rsidRDefault="00272DF8" w:rsidP="00272DF8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3E6AA5">
        <w:rPr>
          <w:sz w:val="22"/>
          <w:szCs w:val="22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272DF8" w:rsidRPr="00CD5CA0" w:rsidRDefault="00272DF8" w:rsidP="00272DF8">
      <w:pPr>
        <w:tabs>
          <w:tab w:val="num" w:pos="1080"/>
          <w:tab w:val="num" w:pos="1200"/>
        </w:tabs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272DF8" w:rsidRPr="00CD5CA0" w:rsidRDefault="00272DF8" w:rsidP="00272DF8">
      <w:pPr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72DF8" w:rsidRPr="00CD5CA0" w:rsidRDefault="00272DF8" w:rsidP="00272DF8">
      <w:pPr>
        <w:ind w:firstLine="348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sz w:val="22"/>
          <w:szCs w:val="22"/>
        </w:rPr>
      </w:pPr>
      <w:r w:rsidRPr="00CD5CA0">
        <w:rPr>
          <w:sz w:val="22"/>
          <w:szCs w:val="22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272DF8" w:rsidRPr="00CD5CA0" w:rsidRDefault="00272DF8" w:rsidP="00272DF8">
      <w:pPr>
        <w:numPr>
          <w:ilvl w:val="0"/>
          <w:numId w:val="27"/>
        </w:numPr>
        <w:tabs>
          <w:tab w:val="clear" w:pos="360"/>
          <w:tab w:val="num" w:pos="426"/>
          <w:tab w:val="num" w:pos="1080"/>
          <w:tab w:val="num" w:pos="1200"/>
        </w:tabs>
        <w:ind w:left="426" w:hanging="426"/>
        <w:jc w:val="both"/>
        <w:outlineLvl w:val="2"/>
        <w:rPr>
          <w:color w:val="000000"/>
          <w:sz w:val="22"/>
          <w:szCs w:val="22"/>
        </w:rPr>
      </w:pPr>
      <w:r w:rsidRPr="00CD5CA0">
        <w:rPr>
          <w:sz w:val="22"/>
          <w:szCs w:val="22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12.5. В случае</w:t>
      </w:r>
      <w:proofErr w:type="gramStart"/>
      <w:r w:rsidRPr="00CD5CA0">
        <w:rPr>
          <w:color w:val="000000"/>
          <w:sz w:val="22"/>
          <w:szCs w:val="22"/>
        </w:rPr>
        <w:t>,</w:t>
      </w:r>
      <w:proofErr w:type="gramEnd"/>
      <w:r w:rsidRPr="00CD5CA0">
        <w:rPr>
          <w:color w:val="000000"/>
          <w:sz w:val="22"/>
          <w:szCs w:val="22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272DF8" w:rsidRPr="00CD5CA0" w:rsidRDefault="00272DF8" w:rsidP="00272DF8">
      <w:pPr>
        <w:pStyle w:val="2"/>
        <w:spacing w:before="120"/>
        <w:rPr>
          <w:color w:val="000000"/>
          <w:sz w:val="22"/>
          <w:szCs w:val="22"/>
        </w:rPr>
      </w:pPr>
      <w:proofErr w:type="gramStart"/>
      <w:r w:rsidRPr="00CD5CA0">
        <w:rPr>
          <w:color w:val="000000"/>
          <w:sz w:val="22"/>
          <w:szCs w:val="22"/>
        </w:rPr>
        <w:t>Форс</w:t>
      </w:r>
      <w:proofErr w:type="gramEnd"/>
      <w:r w:rsidRPr="00CD5CA0">
        <w:rPr>
          <w:color w:val="000000"/>
          <w:sz w:val="22"/>
          <w:szCs w:val="22"/>
        </w:rPr>
        <w:t xml:space="preserve"> - мажорные обстоятельства:</w:t>
      </w:r>
    </w:p>
    <w:p w:rsidR="00272DF8" w:rsidRPr="00272DF8" w:rsidRDefault="00272DF8" w:rsidP="00272DF8">
      <w:pPr>
        <w:pStyle w:val="ae"/>
        <w:ind w:firstLine="346"/>
        <w:jc w:val="both"/>
        <w:rPr>
          <w:b w:val="0"/>
          <w:color w:val="000000"/>
          <w:sz w:val="22"/>
          <w:szCs w:val="22"/>
        </w:rPr>
      </w:pPr>
      <w:r w:rsidRPr="00272DF8">
        <w:rPr>
          <w:b w:val="0"/>
          <w:color w:val="000000"/>
          <w:sz w:val="22"/>
          <w:szCs w:val="22"/>
        </w:rPr>
        <w:t xml:space="preserve">12.6. </w:t>
      </w:r>
      <w:proofErr w:type="gramStart"/>
      <w:r w:rsidRPr="00272DF8">
        <w:rPr>
          <w:b w:val="0"/>
          <w:color w:val="000000"/>
          <w:sz w:val="22"/>
          <w:szCs w:val="22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</w:t>
      </w:r>
      <w:r w:rsidRPr="00272DF8">
        <w:rPr>
          <w:b w:val="0"/>
          <w:color w:val="000000"/>
          <w:sz w:val="22"/>
          <w:szCs w:val="22"/>
        </w:rPr>
        <w:lastRenderedPageBreak/>
        <w:t>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272DF8" w:rsidRPr="00CD5CA0" w:rsidRDefault="00272DF8" w:rsidP="00272DF8">
      <w:pPr>
        <w:ind w:firstLine="346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72DF8" w:rsidRPr="00CD5CA0" w:rsidRDefault="00272DF8" w:rsidP="00272DF8">
      <w:pPr>
        <w:pStyle w:val="2"/>
        <w:spacing w:before="120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Прочие изменения:</w:t>
      </w: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12.7. </w:t>
      </w:r>
      <w:proofErr w:type="gramStart"/>
      <w:r w:rsidRPr="00CD5CA0">
        <w:rPr>
          <w:color w:val="000000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12.8. </w:t>
      </w:r>
      <w:r w:rsidRPr="00CD5CA0">
        <w:rPr>
          <w:sz w:val="22"/>
          <w:szCs w:val="22"/>
        </w:rPr>
        <w:t xml:space="preserve"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</w:t>
      </w:r>
      <w:r>
        <w:rPr>
          <w:sz w:val="22"/>
          <w:szCs w:val="22"/>
        </w:rPr>
        <w:t>30</w:t>
      </w:r>
      <w:r w:rsidRPr="00CD5CA0">
        <w:rPr>
          <w:sz w:val="22"/>
          <w:szCs w:val="22"/>
        </w:rPr>
        <w:t xml:space="preserve"> дней оплачивает Подрядчику фактически выполненные работы. </w:t>
      </w:r>
      <w:proofErr w:type="gramStart"/>
      <w:r w:rsidRPr="00CD5CA0">
        <w:rPr>
          <w:sz w:val="22"/>
          <w:szCs w:val="22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12.9. </w:t>
      </w:r>
      <w:proofErr w:type="gramStart"/>
      <w:r w:rsidRPr="00CD5CA0">
        <w:rPr>
          <w:color w:val="000000"/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D5CA0">
        <w:rPr>
          <w:color w:val="000000"/>
          <w:sz w:val="22"/>
          <w:szCs w:val="22"/>
        </w:rPr>
        <w:t>с даты получения</w:t>
      </w:r>
      <w:proofErr w:type="gramEnd"/>
      <w:r w:rsidRPr="00CD5CA0">
        <w:rPr>
          <w:color w:val="000000"/>
          <w:sz w:val="22"/>
          <w:szCs w:val="22"/>
        </w:rPr>
        <w:t xml:space="preserve"> письменного уведомления.</w:t>
      </w:r>
    </w:p>
    <w:p w:rsidR="00272DF8" w:rsidRPr="00CD5CA0" w:rsidRDefault="00272DF8" w:rsidP="00272DF8">
      <w:pPr>
        <w:ind w:right="125" w:firstLine="348"/>
        <w:jc w:val="both"/>
        <w:rPr>
          <w:color w:val="000000"/>
          <w:sz w:val="22"/>
          <w:szCs w:val="22"/>
        </w:rPr>
      </w:pPr>
      <w:proofErr w:type="gramStart"/>
      <w:r w:rsidRPr="00CD5CA0">
        <w:rPr>
          <w:color w:val="000000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272DF8" w:rsidRPr="00CD5CA0" w:rsidRDefault="00272DF8" w:rsidP="00272DF8">
      <w:pPr>
        <w:widowControl w:val="0"/>
        <w:autoSpaceDE w:val="0"/>
        <w:autoSpaceDN w:val="0"/>
        <w:adjustRightInd w:val="0"/>
        <w:ind w:firstLine="346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D5CA0">
        <w:rPr>
          <w:color w:val="000000"/>
          <w:sz w:val="22"/>
          <w:szCs w:val="22"/>
        </w:rPr>
        <w:t>был</w:t>
      </w:r>
      <w:proofErr w:type="gramEnd"/>
      <w:r w:rsidRPr="00CD5CA0">
        <w:rPr>
          <w:color w:val="000000"/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72DF8" w:rsidRPr="00CD5CA0" w:rsidRDefault="00272DF8" w:rsidP="00272DF8">
      <w:pPr>
        <w:pStyle w:val="2"/>
        <w:ind w:firstLine="346"/>
        <w:rPr>
          <w:iCs/>
          <w:color w:val="000000"/>
          <w:sz w:val="22"/>
          <w:szCs w:val="22"/>
        </w:rPr>
      </w:pPr>
    </w:p>
    <w:p w:rsidR="00272DF8" w:rsidRPr="00CD5CA0" w:rsidRDefault="00272DF8" w:rsidP="00272DF8">
      <w:pPr>
        <w:pStyle w:val="2"/>
        <w:rPr>
          <w:iCs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Статья 13. Имущественная ответственность</w:t>
      </w:r>
    </w:p>
    <w:p w:rsidR="00272DF8" w:rsidRPr="00CD5CA0" w:rsidRDefault="00272DF8" w:rsidP="00272DF8">
      <w:pPr>
        <w:rPr>
          <w:sz w:val="22"/>
          <w:szCs w:val="22"/>
        </w:rPr>
      </w:pPr>
    </w:p>
    <w:p w:rsidR="00272DF8" w:rsidRPr="00CD5CA0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 xml:space="preserve">13.1. </w:t>
      </w:r>
      <w:r w:rsidRPr="00CD5CA0">
        <w:rPr>
          <w:sz w:val="22"/>
          <w:szCs w:val="22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CD5CA0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272DF8" w:rsidRPr="00C56BC6" w:rsidRDefault="00272DF8" w:rsidP="00272DF8">
      <w:pPr>
        <w:pStyle w:val="af1"/>
        <w:ind w:firstLine="348"/>
        <w:jc w:val="both"/>
        <w:rPr>
          <w:sz w:val="22"/>
          <w:szCs w:val="22"/>
        </w:rPr>
      </w:pPr>
      <w:r w:rsidRPr="00C56BC6">
        <w:rPr>
          <w:sz w:val="22"/>
          <w:szCs w:val="22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272DF8" w:rsidRPr="00CD5CA0" w:rsidRDefault="00272DF8" w:rsidP="00272DF8">
      <w:pPr>
        <w:ind w:firstLine="426"/>
        <w:jc w:val="both"/>
        <w:rPr>
          <w:sz w:val="22"/>
          <w:szCs w:val="22"/>
        </w:rPr>
      </w:pPr>
      <w:r w:rsidRPr="00CD5CA0">
        <w:rPr>
          <w:sz w:val="22"/>
          <w:szCs w:val="22"/>
        </w:rPr>
        <w:lastRenderedPageBreak/>
        <w:t>13.3. В случае неполного или некачественного выполнения работ по договору, в результате чего:</w:t>
      </w:r>
    </w:p>
    <w:p w:rsidR="00272DF8" w:rsidRPr="00CD5CA0" w:rsidRDefault="00272DF8" w:rsidP="00272DF8">
      <w:pPr>
        <w:ind w:firstLine="567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272DF8" w:rsidRPr="00CD5CA0" w:rsidRDefault="00272DF8" w:rsidP="00272DF8">
      <w:pPr>
        <w:ind w:firstLine="567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- либо имел место простой или останов</w:t>
      </w:r>
      <w:r>
        <w:rPr>
          <w:sz w:val="22"/>
          <w:szCs w:val="22"/>
        </w:rPr>
        <w:t>ка</w:t>
      </w:r>
      <w:r w:rsidRPr="00CD5CA0">
        <w:rPr>
          <w:sz w:val="22"/>
          <w:szCs w:val="22"/>
        </w:rPr>
        <w:t xml:space="preserve"> объекта, или авария, или инцидент, или производственная неполадка,</w:t>
      </w:r>
    </w:p>
    <w:p w:rsidR="00272DF8" w:rsidRPr="00CD5CA0" w:rsidRDefault="00272DF8" w:rsidP="00272DF8">
      <w:pPr>
        <w:ind w:firstLine="567"/>
        <w:jc w:val="both"/>
        <w:rPr>
          <w:sz w:val="22"/>
          <w:szCs w:val="22"/>
        </w:rPr>
      </w:pPr>
      <w:r w:rsidRPr="00CD5CA0">
        <w:rPr>
          <w:sz w:val="22"/>
          <w:szCs w:val="22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</w:t>
      </w:r>
      <w:r>
        <w:rPr>
          <w:sz w:val="22"/>
          <w:szCs w:val="22"/>
        </w:rPr>
        <w:t>ь простоя или останова объекта</w:t>
      </w:r>
      <w:r w:rsidRPr="00CD5CA0">
        <w:rPr>
          <w:sz w:val="22"/>
          <w:szCs w:val="22"/>
        </w:rPr>
        <w:t>.</w:t>
      </w:r>
    </w:p>
    <w:p w:rsidR="00272DF8" w:rsidRDefault="00272DF8" w:rsidP="00272DF8">
      <w:pPr>
        <w:ind w:firstLine="3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13.4.</w:t>
      </w:r>
      <w:r w:rsidRPr="003F3FAF">
        <w:rPr>
          <w:color w:val="000000"/>
          <w:sz w:val="22"/>
          <w:szCs w:val="22"/>
        </w:rPr>
        <w:t xml:space="preserve"> </w:t>
      </w:r>
      <w:r w:rsidRPr="00A775C6">
        <w:rPr>
          <w:color w:val="000000"/>
          <w:sz w:val="22"/>
          <w:szCs w:val="22"/>
        </w:rPr>
        <w:t>В случае</w:t>
      </w:r>
      <w:proofErr w:type="gramStart"/>
      <w:r w:rsidRPr="00A775C6">
        <w:rPr>
          <w:color w:val="000000"/>
          <w:sz w:val="22"/>
          <w:szCs w:val="22"/>
        </w:rPr>
        <w:t>,</w:t>
      </w:r>
      <w:proofErr w:type="gramEnd"/>
      <w:r w:rsidRPr="00A775C6">
        <w:rPr>
          <w:color w:val="000000"/>
          <w:sz w:val="22"/>
          <w:szCs w:val="22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272DF8" w:rsidRPr="00CD5CA0" w:rsidRDefault="00272DF8" w:rsidP="00272DF8">
      <w:pPr>
        <w:ind w:firstLine="348"/>
        <w:jc w:val="both"/>
        <w:rPr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5</w:t>
      </w:r>
      <w:r w:rsidRPr="00CD5CA0">
        <w:rPr>
          <w:color w:val="000000"/>
          <w:sz w:val="22"/>
          <w:szCs w:val="22"/>
        </w:rPr>
        <w:t xml:space="preserve">. </w:t>
      </w:r>
      <w:r w:rsidRPr="00CD5CA0">
        <w:rPr>
          <w:sz w:val="22"/>
          <w:szCs w:val="22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272DF8" w:rsidRPr="003E6AA5" w:rsidRDefault="00272DF8" w:rsidP="00272DF8">
      <w:pPr>
        <w:ind w:firstLine="426"/>
        <w:jc w:val="both"/>
        <w:rPr>
          <w:sz w:val="22"/>
          <w:szCs w:val="22"/>
        </w:rPr>
      </w:pPr>
      <w:r w:rsidRPr="003E6AA5">
        <w:rPr>
          <w:sz w:val="22"/>
          <w:szCs w:val="22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7</w:t>
      </w:r>
      <w:r w:rsidRPr="00CD5CA0">
        <w:rPr>
          <w:color w:val="000000"/>
          <w:sz w:val="22"/>
          <w:szCs w:val="22"/>
        </w:rPr>
        <w:t xml:space="preserve">. </w:t>
      </w:r>
      <w:r w:rsidRPr="00CD5CA0">
        <w:rPr>
          <w:sz w:val="22"/>
          <w:szCs w:val="22"/>
        </w:rPr>
        <w:t xml:space="preserve">Подрядчик уплачивает предусмотренные настоящим разделом </w:t>
      </w:r>
      <w:r>
        <w:rPr>
          <w:sz w:val="22"/>
          <w:szCs w:val="22"/>
        </w:rPr>
        <w:t>неустойки</w:t>
      </w:r>
      <w:r w:rsidRPr="00CD5CA0">
        <w:rPr>
          <w:sz w:val="22"/>
          <w:szCs w:val="22"/>
        </w:rPr>
        <w:t xml:space="preserve"> не позднее 5 рабочих дней </w:t>
      </w:r>
      <w:proofErr w:type="gramStart"/>
      <w:r w:rsidRPr="00CD5CA0">
        <w:rPr>
          <w:sz w:val="22"/>
          <w:szCs w:val="22"/>
        </w:rPr>
        <w:t>с даты получения</w:t>
      </w:r>
      <w:proofErr w:type="gramEnd"/>
      <w:r w:rsidRPr="00CD5CA0">
        <w:rPr>
          <w:sz w:val="22"/>
          <w:szCs w:val="22"/>
        </w:rPr>
        <w:t xml:space="preserve"> требования Заказчика.</w:t>
      </w:r>
    </w:p>
    <w:p w:rsidR="00272DF8" w:rsidRPr="00CD5CA0" w:rsidRDefault="00272DF8" w:rsidP="00272DF8">
      <w:pPr>
        <w:ind w:firstLine="348"/>
        <w:jc w:val="both"/>
        <w:rPr>
          <w:b/>
          <w:i/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8</w:t>
      </w:r>
      <w:r w:rsidRPr="00CD5CA0">
        <w:rPr>
          <w:color w:val="000000"/>
          <w:sz w:val="22"/>
          <w:szCs w:val="22"/>
        </w:rPr>
        <w:t>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</w:t>
      </w:r>
      <w:r>
        <w:rPr>
          <w:color w:val="000000"/>
          <w:sz w:val="22"/>
          <w:szCs w:val="22"/>
        </w:rPr>
        <w:t>9</w:t>
      </w:r>
      <w:r w:rsidRPr="00CD5CA0">
        <w:rPr>
          <w:color w:val="000000"/>
          <w:sz w:val="22"/>
          <w:szCs w:val="22"/>
        </w:rPr>
        <w:t>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272DF8" w:rsidRPr="00CD5CA0" w:rsidRDefault="00272DF8" w:rsidP="00272DF8">
      <w:pPr>
        <w:pStyle w:val="24"/>
        <w:spacing w:after="0" w:line="240" w:lineRule="auto"/>
        <w:ind w:firstLine="348"/>
        <w:jc w:val="both"/>
        <w:rPr>
          <w:color w:val="000000"/>
          <w:sz w:val="22"/>
          <w:szCs w:val="22"/>
        </w:rPr>
      </w:pPr>
      <w:r w:rsidRPr="00CD5CA0">
        <w:rPr>
          <w:color w:val="000000"/>
          <w:sz w:val="22"/>
          <w:szCs w:val="22"/>
        </w:rPr>
        <w:t>13.1</w:t>
      </w:r>
      <w:r>
        <w:rPr>
          <w:color w:val="000000"/>
          <w:sz w:val="22"/>
          <w:szCs w:val="22"/>
        </w:rPr>
        <w:t>0</w:t>
      </w:r>
      <w:r w:rsidRPr="00CD5CA0">
        <w:rPr>
          <w:color w:val="000000"/>
          <w:sz w:val="22"/>
          <w:szCs w:val="22"/>
        </w:rPr>
        <w:t>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272DF8" w:rsidRPr="00CD5CA0" w:rsidRDefault="00272DF8" w:rsidP="00272DF8">
      <w:pPr>
        <w:shd w:val="clear" w:color="auto" w:fill="FFFFFF"/>
        <w:ind w:firstLine="340"/>
        <w:jc w:val="both"/>
        <w:rPr>
          <w:b/>
          <w:color w:val="000000"/>
          <w:sz w:val="22"/>
          <w:szCs w:val="22"/>
        </w:rPr>
      </w:pPr>
    </w:p>
    <w:p w:rsidR="00272DF8" w:rsidRDefault="00272DF8" w:rsidP="00272DF8">
      <w:pPr>
        <w:shd w:val="clear" w:color="auto" w:fill="FFFFFF"/>
        <w:tabs>
          <w:tab w:val="left" w:pos="1843"/>
        </w:tabs>
        <w:ind w:firstLine="340"/>
        <w:jc w:val="both"/>
        <w:rPr>
          <w:bCs/>
          <w:color w:val="000000"/>
          <w:sz w:val="22"/>
          <w:szCs w:val="22"/>
        </w:rPr>
      </w:pPr>
      <w:r w:rsidRPr="00CD5CA0">
        <w:rPr>
          <w:b/>
          <w:color w:val="000000"/>
          <w:sz w:val="22"/>
          <w:szCs w:val="22"/>
        </w:rPr>
        <w:t xml:space="preserve">Приложения: </w:t>
      </w:r>
      <w:r>
        <w:rPr>
          <w:b/>
          <w:color w:val="000000"/>
          <w:sz w:val="22"/>
          <w:szCs w:val="22"/>
        </w:rPr>
        <w:tab/>
      </w:r>
      <w:r w:rsidRPr="00CD5CA0">
        <w:rPr>
          <w:bCs/>
          <w:color w:val="000000"/>
          <w:sz w:val="22"/>
          <w:szCs w:val="22"/>
        </w:rPr>
        <w:t xml:space="preserve">1. </w:t>
      </w:r>
      <w:r>
        <w:rPr>
          <w:bCs/>
          <w:color w:val="000000"/>
          <w:sz w:val="22"/>
          <w:szCs w:val="22"/>
        </w:rPr>
        <w:t>Техническое задание;</w:t>
      </w:r>
    </w:p>
    <w:p w:rsidR="00272DF8" w:rsidRPr="00CD5CA0" w:rsidRDefault="00272DF8" w:rsidP="00272DF8">
      <w:pPr>
        <w:shd w:val="clear" w:color="auto" w:fill="FFFFFF"/>
        <w:tabs>
          <w:tab w:val="left" w:pos="1843"/>
        </w:tabs>
        <w:jc w:val="both"/>
        <w:rPr>
          <w:color w:val="000000"/>
          <w:spacing w:val="-14"/>
          <w:sz w:val="22"/>
          <w:szCs w:val="22"/>
        </w:rPr>
      </w:pPr>
      <w:r>
        <w:rPr>
          <w:color w:val="000000"/>
          <w:spacing w:val="-14"/>
          <w:sz w:val="22"/>
          <w:szCs w:val="22"/>
        </w:rPr>
        <w:tab/>
        <w:t xml:space="preserve">2.  </w:t>
      </w:r>
      <w:r w:rsidRPr="00CD5CA0">
        <w:rPr>
          <w:color w:val="000000"/>
          <w:spacing w:val="-14"/>
          <w:sz w:val="22"/>
          <w:szCs w:val="22"/>
        </w:rPr>
        <w:t>Протокол  согласования договорной  цены.</w:t>
      </w:r>
    </w:p>
    <w:p w:rsidR="00272DF8" w:rsidRDefault="00272DF8" w:rsidP="00272DF8">
      <w:pPr>
        <w:shd w:val="clear" w:color="auto" w:fill="FFFFFF"/>
        <w:ind w:left="708" w:firstLine="708"/>
        <w:jc w:val="both"/>
        <w:rPr>
          <w:color w:val="000000"/>
          <w:spacing w:val="-14"/>
          <w:sz w:val="22"/>
          <w:szCs w:val="22"/>
        </w:rPr>
      </w:pPr>
    </w:p>
    <w:p w:rsidR="00272DF8" w:rsidRDefault="00272DF8" w:rsidP="00272DF8">
      <w:pPr>
        <w:pStyle w:val="a5"/>
        <w:tabs>
          <w:tab w:val="clear" w:pos="4677"/>
          <w:tab w:val="clear" w:pos="9355"/>
          <w:tab w:val="left" w:pos="284"/>
        </w:tabs>
        <w:suppressAutoHyphens/>
        <w:rPr>
          <w:color w:val="000000"/>
          <w:spacing w:val="-14"/>
          <w:sz w:val="22"/>
          <w:szCs w:val="22"/>
        </w:rPr>
      </w:pPr>
    </w:p>
    <w:p w:rsidR="00272DF8" w:rsidRPr="00423FAA" w:rsidRDefault="00272DF8" w:rsidP="00272DF8">
      <w:pPr>
        <w:pStyle w:val="a5"/>
        <w:tabs>
          <w:tab w:val="clear" w:pos="4677"/>
          <w:tab w:val="clear" w:pos="9355"/>
          <w:tab w:val="left" w:pos="284"/>
        </w:tabs>
        <w:suppressAutoHyphens/>
        <w:jc w:val="center"/>
        <w:rPr>
          <w:b/>
          <w:color w:val="000000"/>
          <w:spacing w:val="-14"/>
          <w:sz w:val="22"/>
          <w:szCs w:val="22"/>
        </w:rPr>
      </w:pPr>
      <w:r w:rsidRPr="00423FAA">
        <w:rPr>
          <w:b/>
          <w:sz w:val="23"/>
          <w:szCs w:val="23"/>
        </w:rPr>
        <w:t>Адреса и реквизиты сторон</w:t>
      </w:r>
    </w:p>
    <w:p w:rsidR="00272DF8" w:rsidRPr="00423FAA" w:rsidRDefault="00272DF8" w:rsidP="00272DF8">
      <w:pPr>
        <w:shd w:val="clear" w:color="auto" w:fill="FFFFFF"/>
        <w:ind w:left="708" w:firstLine="708"/>
        <w:jc w:val="both"/>
        <w:rPr>
          <w:color w:val="000000"/>
          <w:spacing w:val="-14"/>
          <w:sz w:val="22"/>
          <w:szCs w:val="22"/>
        </w:rPr>
      </w:pPr>
    </w:p>
    <w:p w:rsidR="00272DF8" w:rsidRPr="00423FAA" w:rsidRDefault="00272DF8" w:rsidP="00272DF8">
      <w:pPr>
        <w:shd w:val="clear" w:color="auto" w:fill="FFFFFF"/>
        <w:ind w:left="708" w:firstLine="708"/>
        <w:jc w:val="both"/>
        <w:rPr>
          <w:color w:val="000000"/>
          <w:spacing w:val="-14"/>
          <w:sz w:val="22"/>
          <w:szCs w:val="22"/>
        </w:rPr>
      </w:pPr>
    </w:p>
    <w:p w:rsidR="00272DF8" w:rsidRDefault="00272DF8" w:rsidP="00272DF8">
      <w:pPr>
        <w:rPr>
          <w:sz w:val="23"/>
          <w:szCs w:val="23"/>
        </w:rPr>
      </w:pPr>
    </w:p>
    <w:p w:rsidR="00272DF8" w:rsidRPr="00423FAA" w:rsidRDefault="002957EF" w:rsidP="00272DF8">
      <w:pPr>
        <w:rPr>
          <w:sz w:val="23"/>
          <w:szCs w:val="23"/>
        </w:rPr>
      </w:pPr>
      <w:r>
        <w:rPr>
          <w:sz w:val="23"/>
          <w:szCs w:val="23"/>
          <w:lang w:eastAsia="ar-SA"/>
        </w:rPr>
        <w:pict>
          <v:shape id="_x0000_s1030" type="#_x0000_t202" style="position:absolute;margin-left:54.9pt;margin-top:17.75pt;width:506.7pt;height:152.1pt;z-index:251660288;mso-position-horizontal-relative:page" stroked="f">
            <v:fill opacity="0" color2="black"/>
            <v:textbox style="mso-next-textbox:#_x0000_s1030" inset="0,0,0,0">
              <w:txbxContent>
                <w:tbl>
                  <w:tblPr>
                    <w:tblW w:w="0" w:type="auto"/>
                    <w:tblInd w:w="39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786"/>
                    <w:gridCol w:w="4853"/>
                  </w:tblGrid>
                  <w:tr w:rsidR="00272DF8" w:rsidRPr="00F84D66" w:rsidTr="00F84D66">
                    <w:trPr>
                      <w:trHeight w:val="360"/>
                    </w:trPr>
                    <w:tc>
                      <w:tcPr>
                        <w:tcW w:w="4786" w:type="dxa"/>
                      </w:tcPr>
                      <w:p w:rsidR="00272DF8" w:rsidRPr="00CB32C2" w:rsidRDefault="0086020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ООО "СП "ЯНОС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"</w:t>
                        </w:r>
                      </w:p>
                      <w:p w:rsidR="00272DF8" w:rsidRDefault="0086020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150522,  Ярославская обл., Ярославский р-он,</w:t>
                        </w:r>
                      </w:p>
                      <w:p w:rsidR="00860201" w:rsidRDefault="00860201" w:rsidP="00CD5FC2">
                        <w:pPr>
                          <w:ind w:left="-720" w:firstLine="720"/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п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 xml:space="preserve">/о Красные Ткачи, санаторий-профилакторий </w:t>
                        </w:r>
                      </w:p>
                      <w:p w:rsidR="00860201" w:rsidRPr="00CB32C2" w:rsidRDefault="0086020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«ЯНОС»</w:t>
                        </w: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 xml:space="preserve"> ,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>дом 1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Р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>/счет 4070281040200109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9190</w:t>
                        </w:r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r w:rsidRPr="00CB32C2">
                          <w:rPr>
                            <w:sz w:val="22"/>
                            <w:szCs w:val="22"/>
                          </w:rPr>
                          <w:t xml:space="preserve">Филиал АКБ </w:t>
                        </w:r>
                        <w:proofErr w:type="spellStart"/>
                        <w:r w:rsidRPr="00CB32C2">
                          <w:rPr>
                            <w:sz w:val="22"/>
                            <w:szCs w:val="22"/>
                          </w:rPr>
                          <w:t>Еврофинанс</w:t>
                        </w:r>
                        <w:proofErr w:type="spellEnd"/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proofErr w:type="spellStart"/>
                        <w:r w:rsidRPr="00CB32C2">
                          <w:rPr>
                            <w:sz w:val="22"/>
                            <w:szCs w:val="22"/>
                          </w:rPr>
                          <w:t>Моснарбанк</w:t>
                        </w:r>
                        <w:proofErr w:type="spellEnd"/>
                        <w:r w:rsidRPr="00CB32C2">
                          <w:rPr>
                            <w:sz w:val="22"/>
                            <w:szCs w:val="22"/>
                          </w:rPr>
                          <w:t>, Ярославль  г. Ярославль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ИНН 7627025663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КПП 7627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01001</w:t>
                        </w:r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proofErr w:type="gramStart"/>
                        <w:r w:rsidRPr="00CB32C2">
                          <w:rPr>
                            <w:sz w:val="22"/>
                            <w:szCs w:val="22"/>
                          </w:rPr>
                          <w:t>К</w:t>
                        </w:r>
                        <w:proofErr w:type="gramEnd"/>
                        <w:r w:rsidRPr="00CB32C2">
                          <w:rPr>
                            <w:sz w:val="22"/>
                            <w:szCs w:val="22"/>
                          </w:rPr>
                          <w:t>/счет 30101810300000000731</w:t>
                        </w:r>
                      </w:p>
                      <w:p w:rsidR="00272DF8" w:rsidRPr="00CB32C2" w:rsidRDefault="00272DF8" w:rsidP="00CD5FC2">
                        <w:pPr>
                          <w:ind w:left="-720" w:firstLine="720"/>
                        </w:pPr>
                        <w:r w:rsidRPr="00CB32C2">
                          <w:rPr>
                            <w:sz w:val="22"/>
                            <w:szCs w:val="22"/>
                          </w:rPr>
                          <w:t>БИК 047888731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ОКПО 49409137</w:t>
                        </w:r>
                      </w:p>
                      <w:p w:rsidR="00272DF8" w:rsidRPr="00CB32C2" w:rsidRDefault="00925A81" w:rsidP="00CD5FC2">
                        <w:pPr>
                          <w:ind w:left="-720" w:firstLine="720"/>
                        </w:pPr>
                        <w:r>
                          <w:rPr>
                            <w:sz w:val="22"/>
                            <w:szCs w:val="22"/>
                          </w:rPr>
                          <w:t>ОГРН 103760261010</w:t>
                        </w:r>
                        <w:r w:rsidR="00272DF8" w:rsidRPr="00CB32C2">
                          <w:rPr>
                            <w:sz w:val="22"/>
                            <w:szCs w:val="22"/>
                          </w:rPr>
                          <w:t>0</w:t>
                        </w:r>
                      </w:p>
                      <w:p w:rsidR="00272DF8" w:rsidRPr="00423FAA" w:rsidRDefault="00272DF8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  <w:r w:rsidRPr="00CB32C2">
                          <w:rPr>
                            <w:sz w:val="22"/>
                            <w:szCs w:val="22"/>
                          </w:rPr>
                          <w:t>Тел/факс: (4852)31-02-15</w:t>
                        </w:r>
                      </w:p>
                    </w:tc>
                    <w:tc>
                      <w:tcPr>
                        <w:tcW w:w="4853" w:type="dxa"/>
                      </w:tcPr>
                      <w:p w:rsidR="00272DF8" w:rsidRPr="00F84D66" w:rsidRDefault="00272DF8" w:rsidP="00272DF8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272DF8" w:rsidRPr="00F84D66" w:rsidRDefault="00272DF8" w:rsidP="00272DF8">
                  <w:r w:rsidRPr="00F84D66"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  <w:r w:rsidR="00272DF8" w:rsidRPr="00423FAA">
        <w:rPr>
          <w:sz w:val="23"/>
          <w:szCs w:val="23"/>
        </w:rPr>
        <w:t>ЗАКАЗЧИК</w:t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</w:r>
      <w:r w:rsidR="00272DF8" w:rsidRPr="00423FAA">
        <w:rPr>
          <w:sz w:val="23"/>
          <w:szCs w:val="23"/>
        </w:rPr>
        <w:tab/>
        <w:t>ПОДРЯДЧИК</w:t>
      </w:r>
    </w:p>
    <w:p w:rsidR="00272DF8" w:rsidRPr="00423FAA" w:rsidRDefault="00272DF8" w:rsidP="00272DF8">
      <w:pPr>
        <w:rPr>
          <w:sz w:val="23"/>
          <w:szCs w:val="23"/>
        </w:rPr>
      </w:pPr>
    </w:p>
    <w:p w:rsidR="00272DF8" w:rsidRDefault="00272DF8" w:rsidP="00272DF8">
      <w:pPr>
        <w:rPr>
          <w:sz w:val="23"/>
          <w:szCs w:val="23"/>
        </w:rPr>
      </w:pPr>
    </w:p>
    <w:p w:rsidR="00272DF8" w:rsidRPr="00412B3A" w:rsidRDefault="00272DF8" w:rsidP="00272DF8">
      <w:pPr>
        <w:rPr>
          <w:sz w:val="23"/>
          <w:szCs w:val="23"/>
        </w:rPr>
      </w:pPr>
      <w:r>
        <w:rPr>
          <w:sz w:val="23"/>
          <w:szCs w:val="23"/>
        </w:rPr>
        <w:t>Директ</w:t>
      </w:r>
      <w:r w:rsidR="00925A81">
        <w:rPr>
          <w:sz w:val="23"/>
          <w:szCs w:val="23"/>
        </w:rPr>
        <w:t xml:space="preserve">ор                             </w:t>
      </w:r>
      <w:proofErr w:type="spellStart"/>
      <w:r w:rsidR="00925A81">
        <w:rPr>
          <w:sz w:val="23"/>
          <w:szCs w:val="23"/>
        </w:rPr>
        <w:t>А.И.Клочих</w:t>
      </w:r>
      <w:r>
        <w:rPr>
          <w:sz w:val="23"/>
          <w:szCs w:val="23"/>
        </w:rPr>
        <w:t>ин</w:t>
      </w:r>
      <w:proofErr w:type="spellEnd"/>
      <w:r>
        <w:rPr>
          <w:sz w:val="23"/>
          <w:szCs w:val="23"/>
        </w:rPr>
        <w:t xml:space="preserve">                Директор </w:t>
      </w:r>
      <w:r w:rsidRPr="00412B3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     </w:t>
      </w:r>
    </w:p>
    <w:p w:rsidR="00272DF8" w:rsidRPr="00127911" w:rsidRDefault="00272DF8" w:rsidP="00272DF8">
      <w:pPr>
        <w:rPr>
          <w:b/>
          <w:i/>
          <w:color w:val="000000"/>
          <w:spacing w:val="-14"/>
          <w:sz w:val="22"/>
          <w:szCs w:val="22"/>
        </w:rPr>
      </w:pPr>
      <w:r w:rsidRPr="00412B3A">
        <w:rPr>
          <w:sz w:val="23"/>
          <w:szCs w:val="23"/>
        </w:rPr>
        <w:t>М.П.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М.П.</w:t>
      </w:r>
    </w:p>
    <w:p w:rsidR="00F63D0B" w:rsidRDefault="00F63D0B" w:rsidP="00272DF8">
      <w:pPr>
        <w:pStyle w:val="af3"/>
        <w:rPr>
          <w:rFonts w:ascii="Arial" w:hAnsi="Arial" w:cs="Arial"/>
          <w:b w:val="0"/>
          <w:color w:val="FF0000"/>
          <w:sz w:val="22"/>
          <w:szCs w:val="22"/>
        </w:rPr>
      </w:pPr>
    </w:p>
    <w:sectPr w:rsidR="00F63D0B" w:rsidSect="000C5A2E">
      <w:headerReference w:type="default" r:id="rId14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D9" w:rsidRDefault="004654D9" w:rsidP="008D7465">
      <w:r>
        <w:separator/>
      </w:r>
    </w:p>
  </w:endnote>
  <w:endnote w:type="continuationSeparator" w:id="0">
    <w:p w:rsidR="004654D9" w:rsidRDefault="004654D9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OpenSymbol">
    <w:altName w:val="Arial Unicode MS"/>
    <w:panose1 w:val="05010000000000000000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MS PMincho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8F0876" w:rsidP="001216C4">
    <w:pPr>
      <w:pStyle w:val="a3"/>
      <w:jc w:val="right"/>
    </w:pPr>
    <w:r>
      <w:fldChar w:fldCharType="begin"/>
    </w:r>
    <w:r w:rsidR="008F124E">
      <w:instrText>PAGE   \* MERGEFORMAT</w:instrText>
    </w:r>
    <w:r>
      <w:fldChar w:fldCharType="separate"/>
    </w:r>
    <w:r w:rsidR="002957E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D9" w:rsidRDefault="004654D9" w:rsidP="008D7465">
      <w:r>
        <w:separator/>
      </w:r>
    </w:p>
  </w:footnote>
  <w:footnote w:type="continuationSeparator" w:id="0">
    <w:p w:rsidR="004654D9" w:rsidRDefault="004654D9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CA" w:rsidRDefault="00B322CA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FD656E"/>
    <w:multiLevelType w:val="multilevel"/>
    <w:tmpl w:val="05BAF30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2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805AF9"/>
    <w:multiLevelType w:val="hybridMultilevel"/>
    <w:tmpl w:val="ABC652DA"/>
    <w:lvl w:ilvl="0" w:tplc="977A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A2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80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24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AA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80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4B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CD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D4B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D434B"/>
    <w:multiLevelType w:val="hybridMultilevel"/>
    <w:tmpl w:val="EE688DF0"/>
    <w:lvl w:ilvl="0" w:tplc="04190001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3960" w:hanging="360"/>
      </w:pPr>
    </w:lvl>
    <w:lvl w:ilvl="2" w:tplc="04190005" w:tentative="1">
      <w:start w:val="1"/>
      <w:numFmt w:val="lowerRoman"/>
      <w:lvlText w:val="%3."/>
      <w:lvlJc w:val="right"/>
      <w:pPr>
        <w:ind w:left="4680" w:hanging="180"/>
      </w:pPr>
    </w:lvl>
    <w:lvl w:ilvl="3" w:tplc="04190001" w:tentative="1">
      <w:start w:val="1"/>
      <w:numFmt w:val="decimal"/>
      <w:lvlText w:val="%4."/>
      <w:lvlJc w:val="left"/>
      <w:pPr>
        <w:ind w:left="5400" w:hanging="360"/>
      </w:pPr>
    </w:lvl>
    <w:lvl w:ilvl="4" w:tplc="04190003" w:tentative="1">
      <w:start w:val="1"/>
      <w:numFmt w:val="lowerLetter"/>
      <w:lvlText w:val="%5."/>
      <w:lvlJc w:val="left"/>
      <w:pPr>
        <w:ind w:left="6120" w:hanging="360"/>
      </w:pPr>
    </w:lvl>
    <w:lvl w:ilvl="5" w:tplc="04190005" w:tentative="1">
      <w:start w:val="1"/>
      <w:numFmt w:val="lowerRoman"/>
      <w:lvlText w:val="%6."/>
      <w:lvlJc w:val="right"/>
      <w:pPr>
        <w:ind w:left="6840" w:hanging="180"/>
      </w:pPr>
    </w:lvl>
    <w:lvl w:ilvl="6" w:tplc="04190001" w:tentative="1">
      <w:start w:val="1"/>
      <w:numFmt w:val="decimal"/>
      <w:lvlText w:val="%7."/>
      <w:lvlJc w:val="left"/>
      <w:pPr>
        <w:ind w:left="7560" w:hanging="360"/>
      </w:pPr>
    </w:lvl>
    <w:lvl w:ilvl="7" w:tplc="04190003" w:tentative="1">
      <w:start w:val="1"/>
      <w:numFmt w:val="lowerLetter"/>
      <w:lvlText w:val="%8."/>
      <w:lvlJc w:val="left"/>
      <w:pPr>
        <w:ind w:left="8280" w:hanging="360"/>
      </w:pPr>
    </w:lvl>
    <w:lvl w:ilvl="8" w:tplc="04190005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>
    <w:nsid w:val="7CDD021A"/>
    <w:multiLevelType w:val="multilevel"/>
    <w:tmpl w:val="9D94C2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8"/>
  </w:num>
  <w:num w:numId="3">
    <w:abstractNumId w:val="3"/>
  </w:num>
  <w:num w:numId="4">
    <w:abstractNumId w:val="6"/>
  </w:num>
  <w:num w:numId="5">
    <w:abstractNumId w:val="36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30"/>
  </w:num>
  <w:num w:numId="14">
    <w:abstractNumId w:val="34"/>
  </w:num>
  <w:num w:numId="15">
    <w:abstractNumId w:val="2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7"/>
  </w:num>
  <w:num w:numId="18">
    <w:abstractNumId w:val="33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8"/>
  </w:num>
  <w:num w:numId="21">
    <w:abstractNumId w:val="25"/>
  </w:num>
  <w:num w:numId="22">
    <w:abstractNumId w:val="18"/>
  </w:num>
  <w:num w:numId="23">
    <w:abstractNumId w:val="42"/>
  </w:num>
  <w:num w:numId="24">
    <w:abstractNumId w:val="39"/>
  </w:num>
  <w:num w:numId="25">
    <w:abstractNumId w:val="23"/>
  </w:num>
  <w:num w:numId="26">
    <w:abstractNumId w:val="24"/>
  </w:num>
  <w:num w:numId="27">
    <w:abstractNumId w:val="20"/>
  </w:num>
  <w:num w:numId="28">
    <w:abstractNumId w:val="17"/>
  </w:num>
  <w:num w:numId="29">
    <w:abstractNumId w:val="40"/>
  </w:num>
  <w:num w:numId="30">
    <w:abstractNumId w:val="31"/>
  </w:num>
  <w:num w:numId="31">
    <w:abstractNumId w:val="32"/>
  </w:num>
  <w:num w:numId="32">
    <w:abstractNumId w:val="29"/>
  </w:num>
  <w:num w:numId="33">
    <w:abstractNumId w:val="35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7"/>
  </w:num>
  <w:num w:numId="43">
    <w:abstractNumId w:val="21"/>
  </w:num>
  <w:num w:numId="44">
    <w:abstractNumId w:val="19"/>
  </w:num>
  <w:num w:numId="45">
    <w:abstractNumId w:val="41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370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2CCF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035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1B1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88A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2DF8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E95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7EF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5AF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6B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005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6E12"/>
    <w:rsid w:val="0039709B"/>
    <w:rsid w:val="003971E9"/>
    <w:rsid w:val="00397A7E"/>
    <w:rsid w:val="00397ABB"/>
    <w:rsid w:val="003A025C"/>
    <w:rsid w:val="003A04A6"/>
    <w:rsid w:val="003A04C6"/>
    <w:rsid w:val="003A06D7"/>
    <w:rsid w:val="003A0A58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4D9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364B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81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D91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6ECF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2D1B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5FE6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380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BD0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4C12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54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82C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3A37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201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01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876"/>
    <w:rsid w:val="008F0C4E"/>
    <w:rsid w:val="008F0E4A"/>
    <w:rsid w:val="008F124E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17FBF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A81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187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679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06B"/>
    <w:rsid w:val="00A1393A"/>
    <w:rsid w:val="00A13993"/>
    <w:rsid w:val="00A13EF7"/>
    <w:rsid w:val="00A1432B"/>
    <w:rsid w:val="00A14978"/>
    <w:rsid w:val="00A14A8F"/>
    <w:rsid w:val="00A15E07"/>
    <w:rsid w:val="00A15EFD"/>
    <w:rsid w:val="00A1604F"/>
    <w:rsid w:val="00A1668B"/>
    <w:rsid w:val="00A16C50"/>
    <w:rsid w:val="00A171F8"/>
    <w:rsid w:val="00A17E66"/>
    <w:rsid w:val="00A20544"/>
    <w:rsid w:val="00A20A94"/>
    <w:rsid w:val="00A20AE4"/>
    <w:rsid w:val="00A21243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7C9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4D2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6F73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13D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F27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02F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792"/>
    <w:rsid w:val="00C67806"/>
    <w:rsid w:val="00C7030C"/>
    <w:rsid w:val="00C7034F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6DE"/>
    <w:rsid w:val="00CA4727"/>
    <w:rsid w:val="00CA49BB"/>
    <w:rsid w:val="00CA4CC3"/>
    <w:rsid w:val="00CA5105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97F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6FFF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5BDD"/>
    <w:rsid w:val="00D5634E"/>
    <w:rsid w:val="00D56989"/>
    <w:rsid w:val="00D56CE2"/>
    <w:rsid w:val="00D56FD8"/>
    <w:rsid w:val="00D5703C"/>
    <w:rsid w:val="00D57B0B"/>
    <w:rsid w:val="00D57C9B"/>
    <w:rsid w:val="00D57DF3"/>
    <w:rsid w:val="00D57EBA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2E0F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4D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C46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71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customStyle="1" w:styleId="Standard">
    <w:name w:val="Standard"/>
    <w:rsid w:val="006B2380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6B2380"/>
    <w:pPr>
      <w:suppressLineNumbers/>
    </w:pPr>
  </w:style>
  <w:style w:type="numbering" w:customStyle="1" w:styleId="WWNum3">
    <w:name w:val="WWNum3"/>
    <w:basedOn w:val="a2"/>
    <w:rsid w:val="006B2380"/>
    <w:pPr>
      <w:numPr>
        <w:numId w:val="44"/>
      </w:numPr>
    </w:pPr>
  </w:style>
  <w:style w:type="paragraph" w:customStyle="1" w:styleId="caaieiaie2">
    <w:name w:val="caaieiaie 2"/>
    <w:basedOn w:val="a"/>
    <w:next w:val="a"/>
    <w:rsid w:val="006B7BD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afc">
    <w:name w:val="Базовый"/>
    <w:rsid w:val="006B7BD0"/>
    <w:pPr>
      <w:suppressAutoHyphens/>
      <w:spacing w:after="20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3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%20ZiminaN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&#1089;&#1088;-yanos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8B55-F9EC-4756-A934-9B98108D3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7142</Words>
  <Characters>40712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3</cp:revision>
  <cp:lastPrinted>2014-11-18T07:22:00Z</cp:lastPrinted>
  <dcterms:created xsi:type="dcterms:W3CDTF">2014-11-18T07:25:00Z</dcterms:created>
  <dcterms:modified xsi:type="dcterms:W3CDTF">2014-12-09T09:44:00Z</dcterms:modified>
</cp:coreProperties>
</file>